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3D904" w14:textId="77777777" w:rsidR="00480C58" w:rsidRPr="00086770" w:rsidRDefault="000D7880" w:rsidP="00480C58">
      <w:r w:rsidRPr="00086770">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2B1587" w:rsidRPr="00086770" w:rsidRDefault="002B15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2B1587" w:rsidRPr="00086770" w:rsidRDefault="002B1587"/>
                  </w:txbxContent>
                </v:textbox>
                <w10:wrap type="square"/>
              </v:shape>
            </w:pict>
          </mc:Fallback>
        </mc:AlternateContent>
      </w:r>
      <w:r w:rsidR="00480C58" w:rsidRPr="00086770">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v:textbox>
                <w10:wrap type="square" anchorx="margin"/>
              </v:shape>
            </w:pict>
          </mc:Fallback>
        </mc:AlternateContent>
      </w:r>
    </w:p>
    <w:p w14:paraId="7B33D9DD" w14:textId="77777777" w:rsidR="00C150E6" w:rsidRPr="00086770" w:rsidRDefault="00C150E6" w:rsidP="000D7880">
      <w:pPr>
        <w:pStyle w:val="Documentnumber"/>
        <w:tabs>
          <w:tab w:val="left" w:pos="5777"/>
        </w:tabs>
      </w:pPr>
    </w:p>
    <w:p w14:paraId="34BD09A3" w14:textId="6210C63C" w:rsidR="00430282" w:rsidRPr="00086770" w:rsidRDefault="00430282" w:rsidP="00430282">
      <w:pPr>
        <w:pStyle w:val="Documentnumber"/>
      </w:pPr>
      <w:r w:rsidRPr="00086770">
        <w:t>C0103-</w:t>
      </w:r>
      <w:r w:rsidR="00D56F3A" w:rsidRPr="00086770">
        <w:t>5</w:t>
      </w:r>
    </w:p>
    <w:p w14:paraId="53278BD4" w14:textId="77777777" w:rsidR="00430282" w:rsidRPr="00086770" w:rsidRDefault="00430282" w:rsidP="00430282"/>
    <w:p w14:paraId="78E6C786" w14:textId="168A29FD" w:rsidR="00DE1C91" w:rsidRDefault="00DE1C91" w:rsidP="00430282">
      <w:pPr>
        <w:pStyle w:val="Documentname"/>
        <w:rPr>
          <w:bCs/>
        </w:rPr>
      </w:pPr>
    </w:p>
    <w:p w14:paraId="2F2C2726" w14:textId="7E90D4BB" w:rsidR="00430282" w:rsidRPr="00086770" w:rsidRDefault="00F07837" w:rsidP="00430282">
      <w:pPr>
        <w:pStyle w:val="Documentname"/>
      </w:pPr>
      <w:r>
        <w:rPr>
          <w:bCs/>
        </w:rPr>
        <w:t>REVALIDATION</w:t>
      </w:r>
      <w:r w:rsidR="00DE1C91">
        <w:rPr>
          <w:bCs/>
        </w:rPr>
        <w:t xml:space="preserve"> Training for VTS Personnel </w:t>
      </w:r>
    </w:p>
    <w:p w14:paraId="1491257C" w14:textId="77777777" w:rsidR="00D74AE1" w:rsidRPr="00086770" w:rsidRDefault="00D74AE1" w:rsidP="00D74AE1"/>
    <w:p w14:paraId="1F57C763" w14:textId="77777777" w:rsidR="00BC27F6" w:rsidRPr="00086770" w:rsidRDefault="00BC27F6" w:rsidP="00D74AE1">
      <w:pPr>
        <w:rPr>
          <w:sz w:val="20"/>
          <w:szCs w:val="28"/>
        </w:rPr>
      </w:pPr>
    </w:p>
    <w:p w14:paraId="436336E6" w14:textId="52D9C6B3" w:rsidR="005A2F8D" w:rsidRPr="00086770" w:rsidRDefault="005A2F8D" w:rsidP="00D74AE1"/>
    <w:p w14:paraId="73A1FE29" w14:textId="77777777" w:rsidR="00E3418E" w:rsidRPr="00086770" w:rsidRDefault="00E3418E" w:rsidP="00D74AE1"/>
    <w:p w14:paraId="5A835686" w14:textId="0A760EDA" w:rsidR="002110EB" w:rsidRPr="00086770" w:rsidRDefault="002110EB" w:rsidP="002110EB">
      <w:pPr>
        <w:pStyle w:val="Editionnumber"/>
      </w:pPr>
      <w:r w:rsidRPr="00086770">
        <w:t xml:space="preserve">Edition </w:t>
      </w:r>
      <w:proofErr w:type="gramStart"/>
      <w:r w:rsidR="00AC0708" w:rsidRPr="00086770">
        <w:t>#.</w:t>
      </w:r>
      <w:r w:rsidR="004B120A" w:rsidRPr="00086770">
        <w:t>#</w:t>
      </w:r>
      <w:proofErr w:type="gramEnd"/>
    </w:p>
    <w:p w14:paraId="7B9B3D60" w14:textId="1D245891" w:rsidR="002110EB" w:rsidRPr="00086770" w:rsidRDefault="004B120A" w:rsidP="002110EB">
      <w:pPr>
        <w:pStyle w:val="Documentdate"/>
      </w:pPr>
      <w:r w:rsidRPr="00086770">
        <w:t>[date]</w:t>
      </w:r>
    </w:p>
    <w:p w14:paraId="0D8E7EE5" w14:textId="77777777" w:rsidR="002110EB" w:rsidRPr="00086770" w:rsidRDefault="002110EB" w:rsidP="002110EB"/>
    <w:p w14:paraId="2EA6C3C6" w14:textId="4E8AFA71" w:rsidR="002110EB" w:rsidRPr="00086770" w:rsidRDefault="002110EB" w:rsidP="002110EB">
      <w:pPr>
        <w:pStyle w:val="MRN"/>
      </w:pPr>
      <w:proofErr w:type="gramStart"/>
      <w:r w:rsidRPr="00086770">
        <w:rPr>
          <w:highlight w:val="yellow"/>
        </w:rPr>
        <w:t>urn:mrn</w:t>
      </w:r>
      <w:proofErr w:type="gramEnd"/>
      <w:r w:rsidRPr="00086770">
        <w:rPr>
          <w:highlight w:val="yellow"/>
        </w:rPr>
        <w:t>:iala:pub:c0103-</w:t>
      </w:r>
      <w:r w:rsidR="004B120A" w:rsidRPr="00086770">
        <w:t>5</w:t>
      </w:r>
    </w:p>
    <w:p w14:paraId="17FC21A4" w14:textId="77777777" w:rsidR="00913B44" w:rsidRPr="00086770" w:rsidRDefault="00913B44" w:rsidP="00D74AE1">
      <w:pPr>
        <w:sectPr w:rsidR="00913B44" w:rsidRPr="00086770"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3EA3439B" w14:textId="77777777" w:rsidR="00914E26" w:rsidRPr="00086770" w:rsidRDefault="00914E26" w:rsidP="00914E26">
      <w:pPr>
        <w:pStyle w:val="BodyText"/>
      </w:pPr>
      <w:r w:rsidRPr="00086770">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2110EB" w:rsidRPr="00086770" w14:paraId="6785494C" w14:textId="77777777" w:rsidTr="002110EB">
        <w:tc>
          <w:tcPr>
            <w:tcW w:w="1908" w:type="dxa"/>
          </w:tcPr>
          <w:p w14:paraId="60DFA5E9" w14:textId="77777777" w:rsidR="002110EB" w:rsidRPr="00086770" w:rsidRDefault="002110EB" w:rsidP="00204F72">
            <w:pPr>
              <w:pStyle w:val="Tableheading"/>
              <w:jc w:val="left"/>
              <w:rPr>
                <w:lang w:val="en-GB"/>
              </w:rPr>
            </w:pPr>
            <w:r w:rsidRPr="00086770">
              <w:rPr>
                <w:lang w:val="en-GB"/>
              </w:rPr>
              <w:t>Date</w:t>
            </w:r>
          </w:p>
        </w:tc>
        <w:tc>
          <w:tcPr>
            <w:tcW w:w="6007" w:type="dxa"/>
          </w:tcPr>
          <w:p w14:paraId="7EECC331" w14:textId="77777777" w:rsidR="002110EB" w:rsidRPr="00086770" w:rsidRDefault="002110EB" w:rsidP="00204F72">
            <w:pPr>
              <w:pStyle w:val="Tableheading"/>
              <w:jc w:val="left"/>
              <w:rPr>
                <w:lang w:val="en-GB"/>
              </w:rPr>
            </w:pPr>
            <w:r w:rsidRPr="00086770">
              <w:rPr>
                <w:lang w:val="en-GB"/>
              </w:rPr>
              <w:t>Details</w:t>
            </w:r>
          </w:p>
        </w:tc>
        <w:tc>
          <w:tcPr>
            <w:tcW w:w="2340" w:type="dxa"/>
          </w:tcPr>
          <w:p w14:paraId="5C09300D" w14:textId="77777777" w:rsidR="002110EB" w:rsidRPr="00086770" w:rsidRDefault="002110EB" w:rsidP="00204F72">
            <w:pPr>
              <w:pStyle w:val="Tableheading"/>
              <w:jc w:val="left"/>
              <w:rPr>
                <w:lang w:val="en-GB"/>
              </w:rPr>
            </w:pPr>
            <w:r w:rsidRPr="00086770">
              <w:rPr>
                <w:lang w:val="en-GB"/>
              </w:rPr>
              <w:t>Approval</w:t>
            </w:r>
          </w:p>
        </w:tc>
      </w:tr>
      <w:tr w:rsidR="002110EB" w:rsidRPr="00086770" w14:paraId="5CD4FE71" w14:textId="77777777" w:rsidTr="002110EB">
        <w:trPr>
          <w:trHeight w:val="851"/>
        </w:trPr>
        <w:tc>
          <w:tcPr>
            <w:tcW w:w="1908" w:type="dxa"/>
            <w:vAlign w:val="center"/>
          </w:tcPr>
          <w:p w14:paraId="5D9AAC87" w14:textId="3FC17078" w:rsidR="002110EB" w:rsidRPr="00086770" w:rsidRDefault="002A5DB7" w:rsidP="002110EB">
            <w:pPr>
              <w:pStyle w:val="Tabletext"/>
            </w:pPr>
            <w:r w:rsidRPr="00086770">
              <w:t>June 2006</w:t>
            </w:r>
          </w:p>
        </w:tc>
        <w:tc>
          <w:tcPr>
            <w:tcW w:w="6007" w:type="dxa"/>
            <w:vAlign w:val="center"/>
          </w:tcPr>
          <w:p w14:paraId="11D98CB0" w14:textId="1CB92016" w:rsidR="002110EB" w:rsidRPr="00086770" w:rsidRDefault="002110EB" w:rsidP="002110EB">
            <w:pPr>
              <w:pStyle w:val="Tabletext"/>
            </w:pPr>
            <w:r w:rsidRPr="00086770">
              <w:t>1</w:t>
            </w:r>
            <w:r w:rsidRPr="00086770">
              <w:rPr>
                <w:vertAlign w:val="superscript"/>
              </w:rPr>
              <w:t>st</w:t>
            </w:r>
            <w:r w:rsidRPr="00086770">
              <w:t xml:space="preserve"> issue</w:t>
            </w:r>
          </w:p>
        </w:tc>
        <w:tc>
          <w:tcPr>
            <w:tcW w:w="2340" w:type="dxa"/>
            <w:vAlign w:val="center"/>
          </w:tcPr>
          <w:p w14:paraId="61F70704" w14:textId="4E4A6DEB" w:rsidR="002110EB" w:rsidRPr="00086770" w:rsidRDefault="002110EB" w:rsidP="002110EB">
            <w:pPr>
              <w:pStyle w:val="Tabletext"/>
            </w:pPr>
            <w:r w:rsidRPr="00086770">
              <w:t>Council xx</w:t>
            </w:r>
          </w:p>
        </w:tc>
      </w:tr>
      <w:tr w:rsidR="002110EB" w:rsidRPr="00086770" w14:paraId="20ACA58A" w14:textId="77777777" w:rsidTr="002110EB">
        <w:trPr>
          <w:trHeight w:val="851"/>
        </w:trPr>
        <w:tc>
          <w:tcPr>
            <w:tcW w:w="1908" w:type="dxa"/>
            <w:vAlign w:val="center"/>
          </w:tcPr>
          <w:p w14:paraId="723214A8" w14:textId="3A31B222" w:rsidR="002110EB" w:rsidRPr="00086770" w:rsidRDefault="00F07837" w:rsidP="002110EB">
            <w:pPr>
              <w:pStyle w:val="Tabletext"/>
            </w:pPr>
            <w:ins w:id="0" w:author="Jillian Carson-Jackson" w:date="2025-02-08T12:50:00Z" w16du:dateUtc="2025-02-08T01:50:00Z">
              <w:r>
                <w:t>[Date]</w:t>
              </w:r>
            </w:ins>
          </w:p>
        </w:tc>
        <w:tc>
          <w:tcPr>
            <w:tcW w:w="6007" w:type="dxa"/>
            <w:vAlign w:val="center"/>
          </w:tcPr>
          <w:p w14:paraId="064F688C" w14:textId="2EEC5854" w:rsidR="002110EB" w:rsidRPr="00086770" w:rsidRDefault="00B9564F" w:rsidP="002110EB">
            <w:pPr>
              <w:pStyle w:val="Tabletext"/>
            </w:pPr>
            <w:r w:rsidRPr="00086770">
              <w:t>2</w:t>
            </w:r>
            <w:r w:rsidRPr="00086770">
              <w:rPr>
                <w:vertAlign w:val="superscript"/>
              </w:rPr>
              <w:t>nd</w:t>
            </w:r>
            <w:r w:rsidRPr="00086770">
              <w:t xml:space="preserve"> issue – full revision </w:t>
            </w:r>
          </w:p>
        </w:tc>
        <w:tc>
          <w:tcPr>
            <w:tcW w:w="2340" w:type="dxa"/>
            <w:vAlign w:val="center"/>
          </w:tcPr>
          <w:p w14:paraId="2F6A6B8C" w14:textId="3A191161" w:rsidR="002110EB" w:rsidRPr="00086770" w:rsidRDefault="00F07837" w:rsidP="002110EB">
            <w:pPr>
              <w:pStyle w:val="Tabletext"/>
            </w:pPr>
            <w:ins w:id="1" w:author="Jillian Carson-Jackson" w:date="2025-02-08T12:50:00Z" w16du:dateUtc="2025-02-08T01:50:00Z">
              <w:r>
                <w:t>Council ##</w:t>
              </w:r>
            </w:ins>
          </w:p>
        </w:tc>
      </w:tr>
      <w:tr w:rsidR="002110EB" w:rsidRPr="00086770" w14:paraId="1460608E" w14:textId="77777777" w:rsidTr="002110EB">
        <w:trPr>
          <w:trHeight w:val="851"/>
        </w:trPr>
        <w:tc>
          <w:tcPr>
            <w:tcW w:w="1908" w:type="dxa"/>
            <w:vAlign w:val="center"/>
          </w:tcPr>
          <w:p w14:paraId="1A576425" w14:textId="37267C40" w:rsidR="002110EB" w:rsidRPr="00086770" w:rsidRDefault="002110EB" w:rsidP="002110EB">
            <w:pPr>
              <w:pStyle w:val="Tabletext"/>
            </w:pPr>
          </w:p>
        </w:tc>
        <w:tc>
          <w:tcPr>
            <w:tcW w:w="6007" w:type="dxa"/>
            <w:vAlign w:val="center"/>
          </w:tcPr>
          <w:p w14:paraId="77225FC5" w14:textId="3444315D" w:rsidR="002110EB" w:rsidRPr="00086770" w:rsidRDefault="002110EB" w:rsidP="002110EB">
            <w:pPr>
              <w:pStyle w:val="Tabletext"/>
            </w:pPr>
          </w:p>
        </w:tc>
        <w:tc>
          <w:tcPr>
            <w:tcW w:w="2340" w:type="dxa"/>
            <w:vAlign w:val="center"/>
          </w:tcPr>
          <w:p w14:paraId="7CC10817" w14:textId="667BBE66" w:rsidR="002110EB" w:rsidRPr="00086770" w:rsidRDefault="002110EB" w:rsidP="002110EB">
            <w:pPr>
              <w:pStyle w:val="Tabletext"/>
            </w:pPr>
          </w:p>
        </w:tc>
      </w:tr>
      <w:tr w:rsidR="002110EB" w:rsidRPr="00086770" w14:paraId="1E5D642B" w14:textId="77777777" w:rsidTr="002110EB">
        <w:trPr>
          <w:trHeight w:val="851"/>
        </w:trPr>
        <w:tc>
          <w:tcPr>
            <w:tcW w:w="1908" w:type="dxa"/>
            <w:vAlign w:val="center"/>
          </w:tcPr>
          <w:p w14:paraId="5064E759" w14:textId="36D6F391" w:rsidR="002110EB" w:rsidRPr="00086770" w:rsidRDefault="002110EB" w:rsidP="002110EB">
            <w:pPr>
              <w:pStyle w:val="Tabletext"/>
            </w:pPr>
          </w:p>
        </w:tc>
        <w:tc>
          <w:tcPr>
            <w:tcW w:w="6007" w:type="dxa"/>
            <w:vAlign w:val="center"/>
          </w:tcPr>
          <w:p w14:paraId="4A0C3146" w14:textId="34478570" w:rsidR="002110EB" w:rsidRPr="00086770" w:rsidRDefault="002110EB" w:rsidP="002110EB">
            <w:pPr>
              <w:pStyle w:val="Tabletext"/>
            </w:pPr>
          </w:p>
        </w:tc>
        <w:tc>
          <w:tcPr>
            <w:tcW w:w="2340" w:type="dxa"/>
            <w:vAlign w:val="center"/>
          </w:tcPr>
          <w:p w14:paraId="50CB3281" w14:textId="5A797751" w:rsidR="002110EB" w:rsidRPr="00086770" w:rsidRDefault="002110EB" w:rsidP="002110EB">
            <w:pPr>
              <w:pStyle w:val="Tabletext"/>
            </w:pPr>
          </w:p>
        </w:tc>
      </w:tr>
      <w:tr w:rsidR="00BE2219" w:rsidRPr="00086770" w14:paraId="3FE09CD9" w14:textId="77777777" w:rsidTr="002110EB">
        <w:trPr>
          <w:trHeight w:val="851"/>
        </w:trPr>
        <w:tc>
          <w:tcPr>
            <w:tcW w:w="1908" w:type="dxa"/>
            <w:vAlign w:val="center"/>
          </w:tcPr>
          <w:p w14:paraId="7FD88F46" w14:textId="77777777" w:rsidR="00BE2219" w:rsidRPr="00086770" w:rsidRDefault="00BE2219" w:rsidP="00BE2219">
            <w:pPr>
              <w:pStyle w:val="Tabletext"/>
            </w:pPr>
          </w:p>
        </w:tc>
        <w:tc>
          <w:tcPr>
            <w:tcW w:w="6007" w:type="dxa"/>
            <w:vAlign w:val="center"/>
          </w:tcPr>
          <w:p w14:paraId="31FD5F7A" w14:textId="77777777" w:rsidR="00BE2219" w:rsidRPr="00086770" w:rsidRDefault="00BE2219" w:rsidP="00BE2219">
            <w:pPr>
              <w:pStyle w:val="Tabletext"/>
            </w:pPr>
          </w:p>
        </w:tc>
        <w:tc>
          <w:tcPr>
            <w:tcW w:w="2340" w:type="dxa"/>
            <w:vAlign w:val="center"/>
          </w:tcPr>
          <w:p w14:paraId="6044864A" w14:textId="77777777" w:rsidR="00BE2219" w:rsidRPr="00086770" w:rsidRDefault="00BE2219" w:rsidP="00BE2219">
            <w:pPr>
              <w:pStyle w:val="Tabletext"/>
            </w:pPr>
          </w:p>
        </w:tc>
      </w:tr>
      <w:tr w:rsidR="00BE2219" w:rsidRPr="00086770" w14:paraId="0C7D4A83" w14:textId="77777777" w:rsidTr="002110EB">
        <w:trPr>
          <w:trHeight w:val="851"/>
        </w:trPr>
        <w:tc>
          <w:tcPr>
            <w:tcW w:w="1908" w:type="dxa"/>
            <w:vAlign w:val="center"/>
          </w:tcPr>
          <w:p w14:paraId="26EE141D" w14:textId="77777777" w:rsidR="00BE2219" w:rsidRPr="00086770" w:rsidRDefault="00BE2219" w:rsidP="00BE2219">
            <w:pPr>
              <w:pStyle w:val="Tabletext"/>
            </w:pPr>
          </w:p>
        </w:tc>
        <w:tc>
          <w:tcPr>
            <w:tcW w:w="6007" w:type="dxa"/>
            <w:vAlign w:val="center"/>
          </w:tcPr>
          <w:p w14:paraId="168669DD" w14:textId="77777777" w:rsidR="00BE2219" w:rsidRPr="00086770" w:rsidRDefault="00BE2219" w:rsidP="00BE2219">
            <w:pPr>
              <w:pStyle w:val="Tabletext"/>
            </w:pPr>
          </w:p>
        </w:tc>
        <w:tc>
          <w:tcPr>
            <w:tcW w:w="2340" w:type="dxa"/>
            <w:vAlign w:val="center"/>
          </w:tcPr>
          <w:p w14:paraId="3D980825" w14:textId="77777777" w:rsidR="00BE2219" w:rsidRPr="00086770" w:rsidRDefault="00BE2219" w:rsidP="00BE2219">
            <w:pPr>
              <w:pStyle w:val="Tabletext"/>
            </w:pPr>
          </w:p>
        </w:tc>
      </w:tr>
      <w:tr w:rsidR="00BE2219" w:rsidRPr="00086770" w14:paraId="54793DD3" w14:textId="77777777" w:rsidTr="002110EB">
        <w:trPr>
          <w:trHeight w:val="851"/>
        </w:trPr>
        <w:tc>
          <w:tcPr>
            <w:tcW w:w="1908" w:type="dxa"/>
            <w:vAlign w:val="center"/>
          </w:tcPr>
          <w:p w14:paraId="3DA0399D" w14:textId="77777777" w:rsidR="00BE2219" w:rsidRPr="00086770" w:rsidRDefault="00BE2219" w:rsidP="00BE2219">
            <w:pPr>
              <w:pStyle w:val="Tabletext"/>
            </w:pPr>
          </w:p>
        </w:tc>
        <w:tc>
          <w:tcPr>
            <w:tcW w:w="6007" w:type="dxa"/>
            <w:vAlign w:val="center"/>
          </w:tcPr>
          <w:p w14:paraId="46CF1473" w14:textId="77777777" w:rsidR="00BE2219" w:rsidRPr="00086770" w:rsidRDefault="00BE2219" w:rsidP="00BE2219">
            <w:pPr>
              <w:pStyle w:val="Tabletext"/>
            </w:pPr>
          </w:p>
        </w:tc>
        <w:tc>
          <w:tcPr>
            <w:tcW w:w="2340" w:type="dxa"/>
            <w:vAlign w:val="center"/>
          </w:tcPr>
          <w:p w14:paraId="11506682" w14:textId="77777777" w:rsidR="00BE2219" w:rsidRPr="00086770" w:rsidRDefault="00BE2219" w:rsidP="00BE2219">
            <w:pPr>
              <w:pStyle w:val="Tabletext"/>
            </w:pPr>
          </w:p>
        </w:tc>
      </w:tr>
    </w:tbl>
    <w:p w14:paraId="4A45B51F" w14:textId="77777777" w:rsidR="00914E26" w:rsidRPr="00086770" w:rsidRDefault="00914E26" w:rsidP="00D74AE1"/>
    <w:p w14:paraId="6F424E8F" w14:textId="77777777" w:rsidR="005E4659" w:rsidRPr="00086770" w:rsidRDefault="005E4659" w:rsidP="00914E26">
      <w:pPr>
        <w:spacing w:after="200" w:line="276" w:lineRule="auto"/>
        <w:sectPr w:rsidR="005E4659" w:rsidRPr="00086770"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625DAF7D" w14:textId="77777777" w:rsidR="00DE4FDA" w:rsidRPr="00086770" w:rsidRDefault="00DE4FDA" w:rsidP="00DE4FDA">
      <w:pPr>
        <w:pStyle w:val="Title"/>
        <w:jc w:val="left"/>
      </w:pPr>
      <w:r w:rsidRPr="00086770">
        <w:lastRenderedPageBreak/>
        <w:t>Table of Contents</w:t>
      </w:r>
    </w:p>
    <w:p w14:paraId="62CE6CB2" w14:textId="125D428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r>
        <w:fldChar w:fldCharType="begin"/>
      </w:r>
      <w:r>
        <w:instrText xml:space="preserve"> TOC \o "1-3" \h \z \t "Part,1" </w:instrText>
      </w:r>
      <w:r>
        <w:fldChar w:fldCharType="separate"/>
      </w:r>
      <w:hyperlink w:anchor="_Toc189921997" w:history="1">
        <w:r w:rsidRPr="00712B12">
          <w:rPr>
            <w:rStyle w:val="Hyperlink"/>
          </w:rPr>
          <w:t>PART A</w:t>
        </w:r>
        <w:r>
          <w:rPr>
            <w:rFonts w:eastAsiaTheme="minorEastAsia" w:cstheme="minorBidi"/>
            <w:b w:val="0"/>
            <w:color w:val="auto"/>
            <w:kern w:val="2"/>
            <w:sz w:val="24"/>
            <w:lang w:val="en-US" w:eastAsia="en-US"/>
            <w14:ligatures w14:val="standardContextual"/>
          </w:rPr>
          <w:tab/>
        </w:r>
        <w:r w:rsidRPr="00712B12">
          <w:rPr>
            <w:rStyle w:val="Hyperlink"/>
          </w:rPr>
          <w:t>MODEL COURSE OVERVIEW</w:t>
        </w:r>
        <w:r>
          <w:rPr>
            <w:webHidden/>
          </w:rPr>
          <w:tab/>
        </w:r>
        <w:r>
          <w:rPr>
            <w:webHidden/>
          </w:rPr>
          <w:fldChar w:fldCharType="begin"/>
        </w:r>
        <w:r>
          <w:rPr>
            <w:webHidden/>
          </w:rPr>
          <w:instrText xml:space="preserve"> PAGEREF _Toc189921997 \h </w:instrText>
        </w:r>
        <w:r>
          <w:rPr>
            <w:webHidden/>
          </w:rPr>
        </w:r>
        <w:r>
          <w:rPr>
            <w:webHidden/>
          </w:rPr>
          <w:fldChar w:fldCharType="separate"/>
        </w:r>
        <w:r>
          <w:rPr>
            <w:webHidden/>
          </w:rPr>
          <w:t>4</w:t>
        </w:r>
        <w:r>
          <w:rPr>
            <w:webHidden/>
          </w:rPr>
          <w:fldChar w:fldCharType="end"/>
        </w:r>
      </w:hyperlink>
    </w:p>
    <w:p w14:paraId="242CD384" w14:textId="6187206C" w:rsidR="00E2666E" w:rsidRDefault="00E2666E">
      <w:pPr>
        <w:pStyle w:val="TOC1"/>
        <w:rPr>
          <w:rFonts w:eastAsiaTheme="minorEastAsia" w:cstheme="minorBidi"/>
          <w:b w:val="0"/>
          <w:color w:val="auto"/>
          <w:kern w:val="2"/>
          <w:sz w:val="24"/>
          <w:lang w:val="en-US" w:eastAsia="en-US"/>
          <w14:ligatures w14:val="standardContextual"/>
        </w:rPr>
      </w:pPr>
      <w:hyperlink w:anchor="_Toc189921998"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Introduction</w:t>
        </w:r>
        <w:r>
          <w:rPr>
            <w:webHidden/>
          </w:rPr>
          <w:tab/>
        </w:r>
        <w:r>
          <w:rPr>
            <w:webHidden/>
          </w:rPr>
          <w:fldChar w:fldCharType="begin"/>
        </w:r>
        <w:r>
          <w:rPr>
            <w:webHidden/>
          </w:rPr>
          <w:instrText xml:space="preserve"> PAGEREF _Toc189921998 \h </w:instrText>
        </w:r>
        <w:r>
          <w:rPr>
            <w:webHidden/>
          </w:rPr>
        </w:r>
        <w:r>
          <w:rPr>
            <w:webHidden/>
          </w:rPr>
          <w:fldChar w:fldCharType="separate"/>
        </w:r>
        <w:r>
          <w:rPr>
            <w:webHidden/>
          </w:rPr>
          <w:t>4</w:t>
        </w:r>
        <w:r>
          <w:rPr>
            <w:webHidden/>
          </w:rPr>
          <w:fldChar w:fldCharType="end"/>
        </w:r>
      </w:hyperlink>
    </w:p>
    <w:p w14:paraId="66BB3A2E" w14:textId="237378FD" w:rsidR="00E2666E" w:rsidRDefault="00E2666E">
      <w:pPr>
        <w:pStyle w:val="TOC1"/>
        <w:rPr>
          <w:rFonts w:eastAsiaTheme="minorEastAsia" w:cstheme="minorBidi"/>
          <w:b w:val="0"/>
          <w:color w:val="auto"/>
          <w:kern w:val="2"/>
          <w:sz w:val="24"/>
          <w:lang w:val="en-US" w:eastAsia="en-US"/>
          <w14:ligatures w14:val="standardContextual"/>
        </w:rPr>
      </w:pPr>
      <w:hyperlink w:anchor="_Toc189921999"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Purpose of the Model Course</w:t>
        </w:r>
        <w:r>
          <w:rPr>
            <w:webHidden/>
          </w:rPr>
          <w:tab/>
        </w:r>
        <w:r>
          <w:rPr>
            <w:webHidden/>
          </w:rPr>
          <w:fldChar w:fldCharType="begin"/>
        </w:r>
        <w:r>
          <w:rPr>
            <w:webHidden/>
          </w:rPr>
          <w:instrText xml:space="preserve"> PAGEREF _Toc189921999 \h </w:instrText>
        </w:r>
        <w:r>
          <w:rPr>
            <w:webHidden/>
          </w:rPr>
        </w:r>
        <w:r>
          <w:rPr>
            <w:webHidden/>
          </w:rPr>
          <w:fldChar w:fldCharType="separate"/>
        </w:r>
        <w:r>
          <w:rPr>
            <w:webHidden/>
          </w:rPr>
          <w:t>4</w:t>
        </w:r>
        <w:r>
          <w:rPr>
            <w:webHidden/>
          </w:rPr>
          <w:fldChar w:fldCharType="end"/>
        </w:r>
      </w:hyperlink>
    </w:p>
    <w:p w14:paraId="37B3DEA3" w14:textId="4AFECD65" w:rsidR="00E2666E" w:rsidRDefault="00E2666E">
      <w:pPr>
        <w:pStyle w:val="TOC1"/>
        <w:rPr>
          <w:rFonts w:eastAsiaTheme="minorEastAsia" w:cstheme="minorBidi"/>
          <w:b w:val="0"/>
          <w:color w:val="auto"/>
          <w:kern w:val="2"/>
          <w:sz w:val="24"/>
          <w:lang w:val="en-US" w:eastAsia="en-US"/>
          <w14:ligatures w14:val="standardContextual"/>
        </w:rPr>
      </w:pPr>
      <w:hyperlink w:anchor="_Toc189922000" w:history="1">
        <w:r w:rsidRPr="00712B12">
          <w:rPr>
            <w:rStyle w:val="Hyperlink"/>
          </w:rPr>
          <w:t>3.</w:t>
        </w:r>
        <w:r>
          <w:rPr>
            <w:rFonts w:eastAsiaTheme="minorEastAsia" w:cstheme="minorBidi"/>
            <w:b w:val="0"/>
            <w:color w:val="auto"/>
            <w:kern w:val="2"/>
            <w:sz w:val="24"/>
            <w:lang w:val="en-US" w:eastAsia="en-US"/>
            <w14:ligatures w14:val="standardContextual"/>
          </w:rPr>
          <w:tab/>
        </w:r>
        <w:r w:rsidRPr="00712B12">
          <w:rPr>
            <w:rStyle w:val="Hyperlink"/>
          </w:rPr>
          <w:t>Course Objective</w:t>
        </w:r>
        <w:r>
          <w:rPr>
            <w:webHidden/>
          </w:rPr>
          <w:tab/>
        </w:r>
        <w:r>
          <w:rPr>
            <w:webHidden/>
          </w:rPr>
          <w:fldChar w:fldCharType="begin"/>
        </w:r>
        <w:r>
          <w:rPr>
            <w:webHidden/>
          </w:rPr>
          <w:instrText xml:space="preserve"> PAGEREF _Toc189922000 \h </w:instrText>
        </w:r>
        <w:r>
          <w:rPr>
            <w:webHidden/>
          </w:rPr>
        </w:r>
        <w:r>
          <w:rPr>
            <w:webHidden/>
          </w:rPr>
          <w:fldChar w:fldCharType="separate"/>
        </w:r>
        <w:r>
          <w:rPr>
            <w:webHidden/>
          </w:rPr>
          <w:t>5</w:t>
        </w:r>
        <w:r>
          <w:rPr>
            <w:webHidden/>
          </w:rPr>
          <w:fldChar w:fldCharType="end"/>
        </w:r>
      </w:hyperlink>
    </w:p>
    <w:p w14:paraId="0A70EA96" w14:textId="505BC981" w:rsidR="00E2666E" w:rsidRDefault="00E2666E">
      <w:pPr>
        <w:pStyle w:val="TOC1"/>
        <w:rPr>
          <w:rFonts w:eastAsiaTheme="minorEastAsia" w:cstheme="minorBidi"/>
          <w:b w:val="0"/>
          <w:color w:val="auto"/>
          <w:kern w:val="2"/>
          <w:sz w:val="24"/>
          <w:lang w:val="en-US" w:eastAsia="en-US"/>
          <w14:ligatures w14:val="standardContextual"/>
        </w:rPr>
      </w:pPr>
      <w:hyperlink w:anchor="_Toc189922001" w:history="1">
        <w:r w:rsidRPr="00712B12">
          <w:rPr>
            <w:rStyle w:val="Hyperlink"/>
          </w:rPr>
          <w:t>4.</w:t>
        </w:r>
        <w:r>
          <w:rPr>
            <w:rFonts w:eastAsiaTheme="minorEastAsia" w:cstheme="minorBidi"/>
            <w:b w:val="0"/>
            <w:color w:val="auto"/>
            <w:kern w:val="2"/>
            <w:sz w:val="24"/>
            <w:lang w:val="en-US" w:eastAsia="en-US"/>
            <w14:ligatures w14:val="standardContextual"/>
          </w:rPr>
          <w:tab/>
        </w:r>
        <w:r w:rsidRPr="00712B12">
          <w:rPr>
            <w:rStyle w:val="Hyperlink"/>
          </w:rPr>
          <w:t>Course Curriculum Outline</w:t>
        </w:r>
        <w:r>
          <w:rPr>
            <w:webHidden/>
          </w:rPr>
          <w:tab/>
        </w:r>
        <w:r>
          <w:rPr>
            <w:webHidden/>
          </w:rPr>
          <w:fldChar w:fldCharType="begin"/>
        </w:r>
        <w:r>
          <w:rPr>
            <w:webHidden/>
          </w:rPr>
          <w:instrText xml:space="preserve"> PAGEREF _Toc189922001 \h </w:instrText>
        </w:r>
        <w:r>
          <w:rPr>
            <w:webHidden/>
          </w:rPr>
        </w:r>
        <w:r>
          <w:rPr>
            <w:webHidden/>
          </w:rPr>
          <w:fldChar w:fldCharType="separate"/>
        </w:r>
        <w:r>
          <w:rPr>
            <w:webHidden/>
          </w:rPr>
          <w:t>5</w:t>
        </w:r>
        <w:r>
          <w:rPr>
            <w:webHidden/>
          </w:rPr>
          <w:fldChar w:fldCharType="end"/>
        </w:r>
      </w:hyperlink>
    </w:p>
    <w:p w14:paraId="28E42807" w14:textId="6F1E049D" w:rsidR="00E2666E" w:rsidRDefault="00E2666E">
      <w:pPr>
        <w:pStyle w:val="TOC1"/>
        <w:rPr>
          <w:rFonts w:eastAsiaTheme="minorEastAsia" w:cstheme="minorBidi"/>
          <w:b w:val="0"/>
          <w:color w:val="auto"/>
          <w:kern w:val="2"/>
          <w:sz w:val="24"/>
          <w:lang w:val="en-US" w:eastAsia="en-US"/>
          <w14:ligatures w14:val="standardContextual"/>
        </w:rPr>
      </w:pPr>
      <w:hyperlink w:anchor="_Toc189922002" w:history="1">
        <w:r w:rsidRPr="00712B12">
          <w:rPr>
            <w:rStyle w:val="Hyperlink"/>
          </w:rPr>
          <w:t>5.</w:t>
        </w:r>
        <w:r>
          <w:rPr>
            <w:rFonts w:eastAsiaTheme="minorEastAsia" w:cstheme="minorBidi"/>
            <w:b w:val="0"/>
            <w:color w:val="auto"/>
            <w:kern w:val="2"/>
            <w:sz w:val="24"/>
            <w:lang w:val="en-US" w:eastAsia="en-US"/>
            <w14:ligatures w14:val="standardContextual"/>
          </w:rPr>
          <w:tab/>
        </w:r>
        <w:r w:rsidRPr="00712B12">
          <w:rPr>
            <w:rStyle w:val="Hyperlink"/>
          </w:rPr>
          <w:t>Entry Requirements</w:t>
        </w:r>
        <w:r>
          <w:rPr>
            <w:webHidden/>
          </w:rPr>
          <w:tab/>
        </w:r>
        <w:r>
          <w:rPr>
            <w:webHidden/>
          </w:rPr>
          <w:fldChar w:fldCharType="begin"/>
        </w:r>
        <w:r>
          <w:rPr>
            <w:webHidden/>
          </w:rPr>
          <w:instrText xml:space="preserve"> PAGEREF _Toc189922002 \h </w:instrText>
        </w:r>
        <w:r>
          <w:rPr>
            <w:webHidden/>
          </w:rPr>
        </w:r>
        <w:r>
          <w:rPr>
            <w:webHidden/>
          </w:rPr>
          <w:fldChar w:fldCharType="separate"/>
        </w:r>
        <w:r>
          <w:rPr>
            <w:webHidden/>
          </w:rPr>
          <w:t>7</w:t>
        </w:r>
        <w:r>
          <w:rPr>
            <w:webHidden/>
          </w:rPr>
          <w:fldChar w:fldCharType="end"/>
        </w:r>
      </w:hyperlink>
    </w:p>
    <w:p w14:paraId="53E05C79" w14:textId="74E8336E" w:rsidR="00E2666E" w:rsidRDefault="00E2666E">
      <w:pPr>
        <w:pStyle w:val="TOC1"/>
        <w:rPr>
          <w:rFonts w:eastAsiaTheme="minorEastAsia" w:cstheme="minorBidi"/>
          <w:b w:val="0"/>
          <w:color w:val="auto"/>
          <w:kern w:val="2"/>
          <w:sz w:val="24"/>
          <w:lang w:val="en-US" w:eastAsia="en-US"/>
          <w14:ligatures w14:val="standardContextual"/>
        </w:rPr>
      </w:pPr>
      <w:hyperlink w:anchor="_Toc189922004" w:history="1">
        <w:r w:rsidRPr="00712B12">
          <w:rPr>
            <w:rStyle w:val="Hyperlink"/>
          </w:rPr>
          <w:t>6.</w:t>
        </w:r>
        <w:r>
          <w:rPr>
            <w:rFonts w:eastAsiaTheme="minorEastAsia" w:cstheme="minorBidi"/>
            <w:b w:val="0"/>
            <w:color w:val="auto"/>
            <w:kern w:val="2"/>
            <w:sz w:val="24"/>
            <w:lang w:val="en-US" w:eastAsia="en-US"/>
            <w14:ligatures w14:val="standardContextual"/>
          </w:rPr>
          <w:tab/>
        </w:r>
        <w:r w:rsidRPr="00712B12">
          <w:rPr>
            <w:rStyle w:val="Hyperlink"/>
          </w:rPr>
          <w:t>Course Intake - Limitations</w:t>
        </w:r>
        <w:r>
          <w:rPr>
            <w:webHidden/>
          </w:rPr>
          <w:tab/>
        </w:r>
        <w:r>
          <w:rPr>
            <w:webHidden/>
          </w:rPr>
          <w:fldChar w:fldCharType="begin"/>
        </w:r>
        <w:r>
          <w:rPr>
            <w:webHidden/>
          </w:rPr>
          <w:instrText xml:space="preserve"> PAGEREF _Toc189922004 \h </w:instrText>
        </w:r>
        <w:r>
          <w:rPr>
            <w:webHidden/>
          </w:rPr>
        </w:r>
        <w:r>
          <w:rPr>
            <w:webHidden/>
          </w:rPr>
          <w:fldChar w:fldCharType="separate"/>
        </w:r>
        <w:r>
          <w:rPr>
            <w:webHidden/>
          </w:rPr>
          <w:t>7</w:t>
        </w:r>
        <w:r>
          <w:rPr>
            <w:webHidden/>
          </w:rPr>
          <w:fldChar w:fldCharType="end"/>
        </w:r>
      </w:hyperlink>
    </w:p>
    <w:p w14:paraId="6148762E" w14:textId="4D1803B0" w:rsidR="00E2666E" w:rsidRDefault="00E2666E">
      <w:pPr>
        <w:pStyle w:val="TOC1"/>
        <w:rPr>
          <w:rFonts w:eastAsiaTheme="minorEastAsia" w:cstheme="minorBidi"/>
          <w:b w:val="0"/>
          <w:color w:val="auto"/>
          <w:kern w:val="2"/>
          <w:sz w:val="24"/>
          <w:lang w:val="en-US" w:eastAsia="en-US"/>
          <w14:ligatures w14:val="standardContextual"/>
        </w:rPr>
      </w:pPr>
      <w:hyperlink w:anchor="_Toc189922005" w:history="1">
        <w:r w:rsidRPr="00712B12">
          <w:rPr>
            <w:rStyle w:val="Hyperlink"/>
          </w:rPr>
          <w:t>7.</w:t>
        </w:r>
        <w:r>
          <w:rPr>
            <w:rFonts w:eastAsiaTheme="minorEastAsia" w:cstheme="minorBidi"/>
            <w:b w:val="0"/>
            <w:color w:val="auto"/>
            <w:kern w:val="2"/>
            <w:sz w:val="24"/>
            <w:lang w:val="en-US" w:eastAsia="en-US"/>
            <w14:ligatures w14:val="standardContextual"/>
          </w:rPr>
          <w:tab/>
        </w:r>
        <w:r w:rsidRPr="00712B12">
          <w:rPr>
            <w:rStyle w:val="Hyperlink"/>
          </w:rPr>
          <w:t>Training Staff Requirements</w:t>
        </w:r>
        <w:r>
          <w:rPr>
            <w:webHidden/>
          </w:rPr>
          <w:tab/>
        </w:r>
        <w:r>
          <w:rPr>
            <w:webHidden/>
          </w:rPr>
          <w:fldChar w:fldCharType="begin"/>
        </w:r>
        <w:r>
          <w:rPr>
            <w:webHidden/>
          </w:rPr>
          <w:instrText xml:space="preserve"> PAGEREF _Toc189922005 \h </w:instrText>
        </w:r>
        <w:r>
          <w:rPr>
            <w:webHidden/>
          </w:rPr>
        </w:r>
        <w:r>
          <w:rPr>
            <w:webHidden/>
          </w:rPr>
          <w:fldChar w:fldCharType="separate"/>
        </w:r>
        <w:r>
          <w:rPr>
            <w:webHidden/>
          </w:rPr>
          <w:t>8</w:t>
        </w:r>
        <w:r>
          <w:rPr>
            <w:webHidden/>
          </w:rPr>
          <w:fldChar w:fldCharType="end"/>
        </w:r>
      </w:hyperlink>
    </w:p>
    <w:p w14:paraId="33EAB5F4" w14:textId="058784A9" w:rsidR="00E2666E" w:rsidRDefault="00E2666E">
      <w:pPr>
        <w:pStyle w:val="TOC1"/>
        <w:rPr>
          <w:rFonts w:eastAsiaTheme="minorEastAsia" w:cstheme="minorBidi"/>
          <w:b w:val="0"/>
          <w:color w:val="auto"/>
          <w:kern w:val="2"/>
          <w:sz w:val="24"/>
          <w:lang w:val="en-US" w:eastAsia="en-US"/>
          <w14:ligatures w14:val="standardContextual"/>
        </w:rPr>
      </w:pPr>
      <w:hyperlink w:anchor="_Toc189922006" w:history="1">
        <w:r w:rsidRPr="00712B12">
          <w:rPr>
            <w:rStyle w:val="Hyperlink"/>
          </w:rPr>
          <w:t>8.</w:t>
        </w:r>
        <w:r>
          <w:rPr>
            <w:rFonts w:eastAsiaTheme="minorEastAsia" w:cstheme="minorBidi"/>
            <w:b w:val="0"/>
            <w:color w:val="auto"/>
            <w:kern w:val="2"/>
            <w:sz w:val="24"/>
            <w:lang w:val="en-US" w:eastAsia="en-US"/>
            <w14:ligatures w14:val="standardContextual"/>
          </w:rPr>
          <w:tab/>
        </w:r>
        <w:r w:rsidRPr="00712B12">
          <w:rPr>
            <w:rStyle w:val="Hyperlink"/>
          </w:rPr>
          <w:t>Facilities and Equipment</w:t>
        </w:r>
        <w:r>
          <w:rPr>
            <w:webHidden/>
          </w:rPr>
          <w:tab/>
        </w:r>
        <w:r>
          <w:rPr>
            <w:webHidden/>
          </w:rPr>
          <w:fldChar w:fldCharType="begin"/>
        </w:r>
        <w:r>
          <w:rPr>
            <w:webHidden/>
          </w:rPr>
          <w:instrText xml:space="preserve"> PAGEREF _Toc189922006 \h </w:instrText>
        </w:r>
        <w:r>
          <w:rPr>
            <w:webHidden/>
          </w:rPr>
        </w:r>
        <w:r>
          <w:rPr>
            <w:webHidden/>
          </w:rPr>
          <w:fldChar w:fldCharType="separate"/>
        </w:r>
        <w:r>
          <w:rPr>
            <w:webHidden/>
          </w:rPr>
          <w:t>8</w:t>
        </w:r>
        <w:r>
          <w:rPr>
            <w:webHidden/>
          </w:rPr>
          <w:fldChar w:fldCharType="end"/>
        </w:r>
      </w:hyperlink>
    </w:p>
    <w:p w14:paraId="4E53130D" w14:textId="0B3F6696" w:rsidR="00E2666E" w:rsidRDefault="00E2666E">
      <w:pPr>
        <w:pStyle w:val="TOC1"/>
        <w:rPr>
          <w:rFonts w:eastAsiaTheme="minorEastAsia" w:cstheme="minorBidi"/>
          <w:b w:val="0"/>
          <w:color w:val="auto"/>
          <w:kern w:val="2"/>
          <w:sz w:val="24"/>
          <w:lang w:val="en-US" w:eastAsia="en-US"/>
          <w14:ligatures w14:val="standardContextual"/>
        </w:rPr>
      </w:pPr>
      <w:hyperlink w:anchor="_Toc189922007" w:history="1">
        <w:r w:rsidRPr="00712B12">
          <w:rPr>
            <w:rStyle w:val="Hyperlink"/>
          </w:rPr>
          <w:t>9.</w:t>
        </w:r>
        <w:r>
          <w:rPr>
            <w:rFonts w:eastAsiaTheme="minorEastAsia" w:cstheme="minorBidi"/>
            <w:b w:val="0"/>
            <w:color w:val="auto"/>
            <w:kern w:val="2"/>
            <w:sz w:val="24"/>
            <w:lang w:val="en-US" w:eastAsia="en-US"/>
            <w14:ligatures w14:val="standardContextual"/>
          </w:rPr>
          <w:tab/>
        </w:r>
        <w:r w:rsidRPr="00712B12">
          <w:rPr>
            <w:rStyle w:val="Hyperlink"/>
          </w:rPr>
          <w:t>Delivery of the Model Course</w:t>
        </w:r>
        <w:r>
          <w:rPr>
            <w:webHidden/>
          </w:rPr>
          <w:tab/>
        </w:r>
        <w:r>
          <w:rPr>
            <w:webHidden/>
          </w:rPr>
          <w:fldChar w:fldCharType="begin"/>
        </w:r>
        <w:r>
          <w:rPr>
            <w:webHidden/>
          </w:rPr>
          <w:instrText xml:space="preserve"> PAGEREF _Toc189922007 \h </w:instrText>
        </w:r>
        <w:r>
          <w:rPr>
            <w:webHidden/>
          </w:rPr>
        </w:r>
        <w:r>
          <w:rPr>
            <w:webHidden/>
          </w:rPr>
          <w:fldChar w:fldCharType="separate"/>
        </w:r>
        <w:r>
          <w:rPr>
            <w:webHidden/>
          </w:rPr>
          <w:t>8</w:t>
        </w:r>
        <w:r>
          <w:rPr>
            <w:webHidden/>
          </w:rPr>
          <w:fldChar w:fldCharType="end"/>
        </w:r>
      </w:hyperlink>
    </w:p>
    <w:p w14:paraId="640EC984" w14:textId="01BE4198" w:rsidR="00E2666E" w:rsidRDefault="00E2666E">
      <w:pPr>
        <w:pStyle w:val="TOC2"/>
        <w:rPr>
          <w:rFonts w:eastAsiaTheme="minorEastAsia" w:cstheme="minorBidi"/>
          <w:color w:val="auto"/>
          <w:kern w:val="2"/>
          <w:sz w:val="24"/>
          <w:lang w:val="en-US" w:eastAsia="en-US"/>
          <w14:ligatures w14:val="standardContextual"/>
        </w:rPr>
      </w:pPr>
      <w:hyperlink w:anchor="_Toc189922008" w:history="1">
        <w:r w:rsidRPr="00712B12">
          <w:rPr>
            <w:rStyle w:val="Hyperlink"/>
          </w:rPr>
          <w:t>9.1.</w:t>
        </w:r>
        <w:r>
          <w:rPr>
            <w:rFonts w:eastAsiaTheme="minorEastAsia" w:cstheme="minorBidi"/>
            <w:color w:val="auto"/>
            <w:kern w:val="2"/>
            <w:sz w:val="24"/>
            <w:lang w:val="en-US" w:eastAsia="en-US"/>
            <w14:ligatures w14:val="standardContextual"/>
          </w:rPr>
          <w:tab/>
        </w:r>
        <w:r w:rsidRPr="00712B12">
          <w:rPr>
            <w:rStyle w:val="Hyperlink"/>
          </w:rPr>
          <w:t>Developing course content</w:t>
        </w:r>
        <w:r>
          <w:rPr>
            <w:webHidden/>
          </w:rPr>
          <w:tab/>
        </w:r>
        <w:r>
          <w:rPr>
            <w:webHidden/>
          </w:rPr>
          <w:fldChar w:fldCharType="begin"/>
        </w:r>
        <w:r>
          <w:rPr>
            <w:webHidden/>
          </w:rPr>
          <w:instrText xml:space="preserve"> PAGEREF _Toc189922008 \h </w:instrText>
        </w:r>
        <w:r>
          <w:rPr>
            <w:webHidden/>
          </w:rPr>
        </w:r>
        <w:r>
          <w:rPr>
            <w:webHidden/>
          </w:rPr>
          <w:fldChar w:fldCharType="separate"/>
        </w:r>
        <w:r>
          <w:rPr>
            <w:webHidden/>
          </w:rPr>
          <w:t>9</w:t>
        </w:r>
        <w:r>
          <w:rPr>
            <w:webHidden/>
          </w:rPr>
          <w:fldChar w:fldCharType="end"/>
        </w:r>
      </w:hyperlink>
    </w:p>
    <w:p w14:paraId="2655A718" w14:textId="7806608D" w:rsidR="00E2666E" w:rsidRDefault="00E2666E">
      <w:pPr>
        <w:pStyle w:val="TOC2"/>
        <w:rPr>
          <w:rFonts w:eastAsiaTheme="minorEastAsia" w:cstheme="minorBidi"/>
          <w:color w:val="auto"/>
          <w:kern w:val="2"/>
          <w:sz w:val="24"/>
          <w:lang w:val="en-US" w:eastAsia="en-US"/>
          <w14:ligatures w14:val="standardContextual"/>
        </w:rPr>
      </w:pPr>
      <w:hyperlink w:anchor="_Toc189922009" w:history="1">
        <w:r w:rsidRPr="00712B12">
          <w:rPr>
            <w:rStyle w:val="Hyperlink"/>
          </w:rPr>
          <w:t>9.2.</w:t>
        </w:r>
        <w:r>
          <w:rPr>
            <w:rFonts w:eastAsiaTheme="minorEastAsia" w:cstheme="minorBidi"/>
            <w:color w:val="auto"/>
            <w:kern w:val="2"/>
            <w:sz w:val="24"/>
            <w:lang w:val="en-US" w:eastAsia="en-US"/>
            <w14:ligatures w14:val="standardContextual"/>
          </w:rPr>
          <w:tab/>
        </w:r>
        <w:r w:rsidRPr="00712B12">
          <w:rPr>
            <w:rStyle w:val="Hyperlink"/>
          </w:rPr>
          <w:t>Competence levels</w:t>
        </w:r>
        <w:r>
          <w:rPr>
            <w:webHidden/>
          </w:rPr>
          <w:tab/>
        </w:r>
        <w:r>
          <w:rPr>
            <w:webHidden/>
          </w:rPr>
          <w:fldChar w:fldCharType="begin"/>
        </w:r>
        <w:r>
          <w:rPr>
            <w:webHidden/>
          </w:rPr>
          <w:instrText xml:space="preserve"> PAGEREF _Toc189922009 \h </w:instrText>
        </w:r>
        <w:r>
          <w:rPr>
            <w:webHidden/>
          </w:rPr>
        </w:r>
        <w:r>
          <w:rPr>
            <w:webHidden/>
          </w:rPr>
          <w:fldChar w:fldCharType="separate"/>
        </w:r>
        <w:r>
          <w:rPr>
            <w:webHidden/>
          </w:rPr>
          <w:t>11</w:t>
        </w:r>
        <w:r>
          <w:rPr>
            <w:webHidden/>
          </w:rPr>
          <w:fldChar w:fldCharType="end"/>
        </w:r>
      </w:hyperlink>
    </w:p>
    <w:p w14:paraId="3EF80AE7" w14:textId="5EB3C96E" w:rsidR="00E2666E" w:rsidRDefault="00E2666E">
      <w:pPr>
        <w:pStyle w:val="TOC2"/>
        <w:rPr>
          <w:rFonts w:eastAsiaTheme="minorEastAsia" w:cstheme="minorBidi"/>
          <w:color w:val="auto"/>
          <w:kern w:val="2"/>
          <w:sz w:val="24"/>
          <w:lang w:val="en-US" w:eastAsia="en-US"/>
          <w14:ligatures w14:val="standardContextual"/>
        </w:rPr>
      </w:pPr>
      <w:hyperlink w:anchor="_Toc189922010" w:history="1">
        <w:r w:rsidRPr="00712B12">
          <w:rPr>
            <w:rStyle w:val="Hyperlink"/>
          </w:rPr>
          <w:t>9.3.</w:t>
        </w:r>
        <w:r>
          <w:rPr>
            <w:rFonts w:eastAsiaTheme="minorEastAsia" w:cstheme="minorBidi"/>
            <w:color w:val="auto"/>
            <w:kern w:val="2"/>
            <w:sz w:val="24"/>
            <w:lang w:val="en-US" w:eastAsia="en-US"/>
            <w14:ligatures w14:val="standardContextual"/>
          </w:rPr>
          <w:tab/>
        </w:r>
        <w:r w:rsidRPr="00712B12">
          <w:rPr>
            <w:rStyle w:val="Hyperlink"/>
          </w:rPr>
          <w:t>Competence tables, teaching aids and references</w:t>
        </w:r>
        <w:r>
          <w:rPr>
            <w:webHidden/>
          </w:rPr>
          <w:tab/>
        </w:r>
        <w:r>
          <w:rPr>
            <w:webHidden/>
          </w:rPr>
          <w:fldChar w:fldCharType="begin"/>
        </w:r>
        <w:r>
          <w:rPr>
            <w:webHidden/>
          </w:rPr>
          <w:instrText xml:space="preserve"> PAGEREF _Toc189922010 \h </w:instrText>
        </w:r>
        <w:r>
          <w:rPr>
            <w:webHidden/>
          </w:rPr>
        </w:r>
        <w:r>
          <w:rPr>
            <w:webHidden/>
          </w:rPr>
          <w:fldChar w:fldCharType="separate"/>
        </w:r>
        <w:r>
          <w:rPr>
            <w:webHidden/>
          </w:rPr>
          <w:t>11</w:t>
        </w:r>
        <w:r>
          <w:rPr>
            <w:webHidden/>
          </w:rPr>
          <w:fldChar w:fldCharType="end"/>
        </w:r>
      </w:hyperlink>
    </w:p>
    <w:p w14:paraId="4CC708D3" w14:textId="4043D600" w:rsidR="00E2666E" w:rsidRDefault="00E2666E">
      <w:pPr>
        <w:pStyle w:val="TOC2"/>
        <w:rPr>
          <w:rFonts w:eastAsiaTheme="minorEastAsia" w:cstheme="minorBidi"/>
          <w:color w:val="auto"/>
          <w:kern w:val="2"/>
          <w:sz w:val="24"/>
          <w:lang w:val="en-US" w:eastAsia="en-US"/>
          <w14:ligatures w14:val="standardContextual"/>
        </w:rPr>
      </w:pPr>
      <w:hyperlink w:anchor="_Toc189922011" w:history="1">
        <w:r w:rsidRPr="00712B12">
          <w:rPr>
            <w:rStyle w:val="Hyperlink"/>
          </w:rPr>
          <w:t>9.4.</w:t>
        </w:r>
        <w:r>
          <w:rPr>
            <w:rFonts w:eastAsiaTheme="minorEastAsia" w:cstheme="minorBidi"/>
            <w:color w:val="auto"/>
            <w:kern w:val="2"/>
            <w:sz w:val="24"/>
            <w:lang w:val="en-US" w:eastAsia="en-US"/>
            <w14:ligatures w14:val="standardContextual"/>
          </w:rPr>
          <w:tab/>
        </w:r>
        <w:r w:rsidRPr="00712B12">
          <w:rPr>
            <w:rStyle w:val="Hyperlink"/>
          </w:rPr>
          <w:t>References</w:t>
        </w:r>
        <w:r>
          <w:rPr>
            <w:webHidden/>
          </w:rPr>
          <w:tab/>
        </w:r>
        <w:r>
          <w:rPr>
            <w:webHidden/>
          </w:rPr>
          <w:fldChar w:fldCharType="begin"/>
        </w:r>
        <w:r>
          <w:rPr>
            <w:webHidden/>
          </w:rPr>
          <w:instrText xml:space="preserve"> PAGEREF _Toc189922011 \h </w:instrText>
        </w:r>
        <w:r>
          <w:rPr>
            <w:webHidden/>
          </w:rPr>
        </w:r>
        <w:r>
          <w:rPr>
            <w:webHidden/>
          </w:rPr>
          <w:fldChar w:fldCharType="separate"/>
        </w:r>
        <w:r>
          <w:rPr>
            <w:webHidden/>
          </w:rPr>
          <w:t>11</w:t>
        </w:r>
        <w:r>
          <w:rPr>
            <w:webHidden/>
          </w:rPr>
          <w:fldChar w:fldCharType="end"/>
        </w:r>
      </w:hyperlink>
    </w:p>
    <w:p w14:paraId="0AAA5661" w14:textId="61614468" w:rsidR="00E2666E" w:rsidRDefault="00E2666E">
      <w:pPr>
        <w:pStyle w:val="TOC2"/>
        <w:rPr>
          <w:rFonts w:eastAsiaTheme="minorEastAsia" w:cstheme="minorBidi"/>
          <w:color w:val="auto"/>
          <w:kern w:val="2"/>
          <w:sz w:val="24"/>
          <w:lang w:val="en-US" w:eastAsia="en-US"/>
          <w14:ligatures w14:val="standardContextual"/>
        </w:rPr>
      </w:pPr>
      <w:hyperlink w:anchor="_Toc189922012" w:history="1">
        <w:r w:rsidRPr="00712B12">
          <w:rPr>
            <w:rStyle w:val="Hyperlink"/>
          </w:rPr>
          <w:t>9.5.</w:t>
        </w:r>
        <w:r>
          <w:rPr>
            <w:rFonts w:eastAsiaTheme="minorEastAsia" w:cstheme="minorBidi"/>
            <w:color w:val="auto"/>
            <w:kern w:val="2"/>
            <w:sz w:val="24"/>
            <w:lang w:val="en-US" w:eastAsia="en-US"/>
            <w14:ligatures w14:val="standardContextual"/>
          </w:rPr>
          <w:tab/>
        </w:r>
        <w:r w:rsidRPr="00712B12">
          <w:rPr>
            <w:rStyle w:val="Hyperlink"/>
          </w:rPr>
          <w:t>Course review and updating</w:t>
        </w:r>
        <w:r>
          <w:rPr>
            <w:webHidden/>
          </w:rPr>
          <w:tab/>
        </w:r>
        <w:r>
          <w:rPr>
            <w:webHidden/>
          </w:rPr>
          <w:fldChar w:fldCharType="begin"/>
        </w:r>
        <w:r>
          <w:rPr>
            <w:webHidden/>
          </w:rPr>
          <w:instrText xml:space="preserve"> PAGEREF _Toc189922012 \h </w:instrText>
        </w:r>
        <w:r>
          <w:rPr>
            <w:webHidden/>
          </w:rPr>
        </w:r>
        <w:r>
          <w:rPr>
            <w:webHidden/>
          </w:rPr>
          <w:fldChar w:fldCharType="separate"/>
        </w:r>
        <w:r>
          <w:rPr>
            <w:webHidden/>
          </w:rPr>
          <w:t>12</w:t>
        </w:r>
        <w:r>
          <w:rPr>
            <w:webHidden/>
          </w:rPr>
          <w:fldChar w:fldCharType="end"/>
        </w:r>
      </w:hyperlink>
    </w:p>
    <w:p w14:paraId="43C084E8" w14:textId="199DFA7E" w:rsidR="00E2666E" w:rsidRDefault="00E2666E">
      <w:pPr>
        <w:pStyle w:val="TOC1"/>
        <w:rPr>
          <w:rFonts w:eastAsiaTheme="minorEastAsia" w:cstheme="minorBidi"/>
          <w:b w:val="0"/>
          <w:color w:val="auto"/>
          <w:kern w:val="2"/>
          <w:sz w:val="24"/>
          <w:lang w:val="en-US" w:eastAsia="en-US"/>
          <w14:ligatures w14:val="standardContextual"/>
        </w:rPr>
      </w:pPr>
      <w:hyperlink w:anchor="_Toc189922013" w:history="1">
        <w:r w:rsidRPr="00712B12">
          <w:rPr>
            <w:rStyle w:val="Hyperlink"/>
          </w:rPr>
          <w:t>10.</w:t>
        </w:r>
        <w:r>
          <w:rPr>
            <w:rFonts w:eastAsiaTheme="minorEastAsia" w:cstheme="minorBidi"/>
            <w:b w:val="0"/>
            <w:color w:val="auto"/>
            <w:kern w:val="2"/>
            <w:sz w:val="24"/>
            <w:lang w:val="en-US" w:eastAsia="en-US"/>
            <w14:ligatures w14:val="standardContextual"/>
          </w:rPr>
          <w:tab/>
        </w:r>
        <w:r w:rsidRPr="00712B12">
          <w:rPr>
            <w:rStyle w:val="Hyperlink"/>
          </w:rPr>
          <w:t>Assessment</w:t>
        </w:r>
        <w:r>
          <w:rPr>
            <w:webHidden/>
          </w:rPr>
          <w:tab/>
        </w:r>
        <w:r>
          <w:rPr>
            <w:webHidden/>
          </w:rPr>
          <w:fldChar w:fldCharType="begin"/>
        </w:r>
        <w:r>
          <w:rPr>
            <w:webHidden/>
          </w:rPr>
          <w:instrText xml:space="preserve"> PAGEREF _Toc189922013 \h </w:instrText>
        </w:r>
        <w:r>
          <w:rPr>
            <w:webHidden/>
          </w:rPr>
        </w:r>
        <w:r>
          <w:rPr>
            <w:webHidden/>
          </w:rPr>
          <w:fldChar w:fldCharType="separate"/>
        </w:r>
        <w:r>
          <w:rPr>
            <w:webHidden/>
          </w:rPr>
          <w:t>12</w:t>
        </w:r>
        <w:r>
          <w:rPr>
            <w:webHidden/>
          </w:rPr>
          <w:fldChar w:fldCharType="end"/>
        </w:r>
      </w:hyperlink>
    </w:p>
    <w:p w14:paraId="4BB77E90" w14:textId="307C0DDB" w:rsidR="00E2666E" w:rsidRDefault="00E2666E">
      <w:pPr>
        <w:pStyle w:val="TOC1"/>
        <w:rPr>
          <w:rFonts w:eastAsiaTheme="minorEastAsia" w:cstheme="minorBidi"/>
          <w:b w:val="0"/>
          <w:color w:val="auto"/>
          <w:kern w:val="2"/>
          <w:sz w:val="24"/>
          <w:lang w:val="en-US" w:eastAsia="en-US"/>
          <w14:ligatures w14:val="standardContextual"/>
        </w:rPr>
      </w:pPr>
      <w:hyperlink w:anchor="_Toc189922014" w:history="1">
        <w:r w:rsidRPr="00712B12">
          <w:rPr>
            <w:rStyle w:val="Hyperlink"/>
          </w:rPr>
          <w:t>11.</w:t>
        </w:r>
        <w:r>
          <w:rPr>
            <w:rFonts w:eastAsiaTheme="minorEastAsia" w:cstheme="minorBidi"/>
            <w:b w:val="0"/>
            <w:color w:val="auto"/>
            <w:kern w:val="2"/>
            <w:sz w:val="24"/>
            <w:lang w:val="en-US" w:eastAsia="en-US"/>
            <w14:ligatures w14:val="standardContextual"/>
          </w:rPr>
          <w:tab/>
        </w:r>
        <w:r w:rsidRPr="00712B12">
          <w:rPr>
            <w:rStyle w:val="Hyperlink"/>
          </w:rPr>
          <w:t>Certificate endorsement</w:t>
        </w:r>
        <w:r>
          <w:rPr>
            <w:webHidden/>
          </w:rPr>
          <w:tab/>
        </w:r>
        <w:r>
          <w:rPr>
            <w:webHidden/>
          </w:rPr>
          <w:fldChar w:fldCharType="begin"/>
        </w:r>
        <w:r>
          <w:rPr>
            <w:webHidden/>
          </w:rPr>
          <w:instrText xml:space="preserve"> PAGEREF _Toc189922014 \h </w:instrText>
        </w:r>
        <w:r>
          <w:rPr>
            <w:webHidden/>
          </w:rPr>
        </w:r>
        <w:r>
          <w:rPr>
            <w:webHidden/>
          </w:rPr>
          <w:fldChar w:fldCharType="separate"/>
        </w:r>
        <w:r>
          <w:rPr>
            <w:webHidden/>
          </w:rPr>
          <w:t>12</w:t>
        </w:r>
        <w:r>
          <w:rPr>
            <w:webHidden/>
          </w:rPr>
          <w:fldChar w:fldCharType="end"/>
        </w:r>
      </w:hyperlink>
    </w:p>
    <w:p w14:paraId="597F42B0" w14:textId="6EB44894" w:rsidR="00E2666E" w:rsidRDefault="00E2666E">
      <w:pPr>
        <w:pStyle w:val="TOC1"/>
        <w:rPr>
          <w:rFonts w:eastAsiaTheme="minorEastAsia" w:cstheme="minorBidi"/>
          <w:b w:val="0"/>
          <w:color w:val="auto"/>
          <w:kern w:val="2"/>
          <w:sz w:val="24"/>
          <w:lang w:val="en-US" w:eastAsia="en-US"/>
          <w14:ligatures w14:val="standardContextual"/>
        </w:rPr>
      </w:pPr>
      <w:hyperlink w:anchor="_Toc189922015" w:history="1">
        <w:r w:rsidRPr="00712B12">
          <w:rPr>
            <w:rStyle w:val="Hyperlink"/>
          </w:rPr>
          <w:t>12.</w:t>
        </w:r>
        <w:r>
          <w:rPr>
            <w:rFonts w:eastAsiaTheme="minorEastAsia" w:cstheme="minorBidi"/>
            <w:b w:val="0"/>
            <w:color w:val="auto"/>
            <w:kern w:val="2"/>
            <w:sz w:val="24"/>
            <w:lang w:val="en-US" w:eastAsia="en-US"/>
            <w14:ligatures w14:val="standardContextual"/>
          </w:rPr>
          <w:tab/>
        </w:r>
        <w:r w:rsidRPr="00712B12">
          <w:rPr>
            <w:rStyle w:val="Hyperlink"/>
          </w:rPr>
          <w:t>Acronyms</w:t>
        </w:r>
        <w:r>
          <w:rPr>
            <w:webHidden/>
          </w:rPr>
          <w:tab/>
        </w:r>
        <w:r>
          <w:rPr>
            <w:webHidden/>
          </w:rPr>
          <w:fldChar w:fldCharType="begin"/>
        </w:r>
        <w:r>
          <w:rPr>
            <w:webHidden/>
          </w:rPr>
          <w:instrText xml:space="preserve"> PAGEREF _Toc189922015 \h </w:instrText>
        </w:r>
        <w:r>
          <w:rPr>
            <w:webHidden/>
          </w:rPr>
        </w:r>
        <w:r>
          <w:rPr>
            <w:webHidden/>
          </w:rPr>
          <w:fldChar w:fldCharType="separate"/>
        </w:r>
        <w:r>
          <w:rPr>
            <w:webHidden/>
          </w:rPr>
          <w:t>12</w:t>
        </w:r>
        <w:r>
          <w:rPr>
            <w:webHidden/>
          </w:rPr>
          <w:fldChar w:fldCharType="end"/>
        </w:r>
      </w:hyperlink>
    </w:p>
    <w:p w14:paraId="022E34C1" w14:textId="5A5CCFA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16" w:history="1">
        <w:r w:rsidRPr="00712B12">
          <w:rPr>
            <w:rStyle w:val="Hyperlink"/>
          </w:rPr>
          <w:t>PART B</w:t>
        </w:r>
        <w:r>
          <w:rPr>
            <w:rFonts w:eastAsiaTheme="minorEastAsia" w:cstheme="minorBidi"/>
            <w:b w:val="0"/>
            <w:color w:val="auto"/>
            <w:kern w:val="2"/>
            <w:sz w:val="24"/>
            <w:lang w:val="en-US" w:eastAsia="en-US"/>
            <w14:ligatures w14:val="standardContextual"/>
          </w:rPr>
          <w:tab/>
        </w:r>
        <w:r w:rsidRPr="00712B12">
          <w:rPr>
            <w:rStyle w:val="Hyperlink"/>
          </w:rPr>
          <w:t>COURSE CONTENT</w:t>
        </w:r>
        <w:r>
          <w:rPr>
            <w:webHidden/>
          </w:rPr>
          <w:tab/>
        </w:r>
        <w:r>
          <w:rPr>
            <w:webHidden/>
          </w:rPr>
          <w:fldChar w:fldCharType="begin"/>
        </w:r>
        <w:r>
          <w:rPr>
            <w:webHidden/>
          </w:rPr>
          <w:instrText xml:space="preserve"> PAGEREF _Toc189922016 \h </w:instrText>
        </w:r>
        <w:r>
          <w:rPr>
            <w:webHidden/>
          </w:rPr>
        </w:r>
        <w:r>
          <w:rPr>
            <w:webHidden/>
          </w:rPr>
          <w:fldChar w:fldCharType="separate"/>
        </w:r>
        <w:r>
          <w:rPr>
            <w:webHidden/>
          </w:rPr>
          <w:t>14</w:t>
        </w:r>
        <w:r>
          <w:rPr>
            <w:webHidden/>
          </w:rPr>
          <w:fldChar w:fldCharType="end"/>
        </w:r>
      </w:hyperlink>
    </w:p>
    <w:p w14:paraId="41AA8949" w14:textId="1EBFCE26" w:rsidR="00E2666E" w:rsidRDefault="00E2666E">
      <w:pPr>
        <w:pStyle w:val="TOC1"/>
        <w:rPr>
          <w:rFonts w:eastAsiaTheme="minorEastAsia" w:cstheme="minorBidi"/>
          <w:b w:val="0"/>
          <w:color w:val="auto"/>
          <w:kern w:val="2"/>
          <w:sz w:val="24"/>
          <w:lang w:val="en-US" w:eastAsia="en-US"/>
          <w14:ligatures w14:val="standardContextual"/>
        </w:rPr>
      </w:pPr>
      <w:hyperlink w:anchor="_Toc189922017"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Generic training</w:t>
        </w:r>
        <w:r>
          <w:rPr>
            <w:webHidden/>
          </w:rPr>
          <w:tab/>
        </w:r>
        <w:r>
          <w:rPr>
            <w:webHidden/>
          </w:rPr>
          <w:fldChar w:fldCharType="begin"/>
        </w:r>
        <w:r>
          <w:rPr>
            <w:webHidden/>
          </w:rPr>
          <w:instrText xml:space="preserve"> PAGEREF _Toc189922017 \h </w:instrText>
        </w:r>
        <w:r>
          <w:rPr>
            <w:webHidden/>
          </w:rPr>
        </w:r>
        <w:r>
          <w:rPr>
            <w:webHidden/>
          </w:rPr>
          <w:fldChar w:fldCharType="separate"/>
        </w:r>
        <w:r>
          <w:rPr>
            <w:webHidden/>
          </w:rPr>
          <w:t>14</w:t>
        </w:r>
        <w:r>
          <w:rPr>
            <w:webHidden/>
          </w:rPr>
          <w:fldChar w:fldCharType="end"/>
        </w:r>
      </w:hyperlink>
    </w:p>
    <w:p w14:paraId="46617FB3" w14:textId="0CA119FD" w:rsidR="00E2666E" w:rsidRDefault="00E2666E">
      <w:pPr>
        <w:pStyle w:val="TOC2"/>
        <w:rPr>
          <w:rFonts w:eastAsiaTheme="minorEastAsia" w:cstheme="minorBidi"/>
          <w:color w:val="auto"/>
          <w:kern w:val="2"/>
          <w:sz w:val="24"/>
          <w:lang w:val="en-US" w:eastAsia="en-US"/>
          <w14:ligatures w14:val="standardContextual"/>
        </w:rPr>
      </w:pPr>
      <w:hyperlink w:anchor="_Toc189922018" w:history="1">
        <w:r w:rsidRPr="00712B12">
          <w:rPr>
            <w:rStyle w:val="Hyperlink"/>
          </w:rPr>
          <w:t>1.1.</w:t>
        </w:r>
        <w:r>
          <w:rPr>
            <w:rFonts w:eastAsiaTheme="minorEastAsia" w:cstheme="minorBidi"/>
            <w:color w:val="auto"/>
            <w:kern w:val="2"/>
            <w:sz w:val="24"/>
            <w:lang w:val="en-US" w:eastAsia="en-US"/>
            <w14:ligatures w14:val="standardContextual"/>
          </w:rPr>
          <w:tab/>
        </w:r>
        <w:r w:rsidRPr="00712B12">
          <w:rPr>
            <w:rStyle w:val="Hyperlink"/>
          </w:rPr>
          <w:t>C0103-1 VTS Operator Training</w:t>
        </w:r>
        <w:r>
          <w:rPr>
            <w:webHidden/>
          </w:rPr>
          <w:tab/>
        </w:r>
        <w:r>
          <w:rPr>
            <w:webHidden/>
          </w:rPr>
          <w:fldChar w:fldCharType="begin"/>
        </w:r>
        <w:r>
          <w:rPr>
            <w:webHidden/>
          </w:rPr>
          <w:instrText xml:space="preserve"> PAGEREF _Toc189922018 \h </w:instrText>
        </w:r>
        <w:r>
          <w:rPr>
            <w:webHidden/>
          </w:rPr>
        </w:r>
        <w:r>
          <w:rPr>
            <w:webHidden/>
          </w:rPr>
          <w:fldChar w:fldCharType="separate"/>
        </w:r>
        <w:r>
          <w:rPr>
            <w:webHidden/>
          </w:rPr>
          <w:t>14</w:t>
        </w:r>
        <w:r>
          <w:rPr>
            <w:webHidden/>
          </w:rPr>
          <w:fldChar w:fldCharType="end"/>
        </w:r>
      </w:hyperlink>
    </w:p>
    <w:p w14:paraId="256CE021" w14:textId="3391D675" w:rsidR="00E2666E" w:rsidRDefault="00E2666E">
      <w:pPr>
        <w:pStyle w:val="TOC2"/>
        <w:rPr>
          <w:rFonts w:eastAsiaTheme="minorEastAsia" w:cstheme="minorBidi"/>
          <w:color w:val="auto"/>
          <w:kern w:val="2"/>
          <w:sz w:val="24"/>
          <w:lang w:val="en-US" w:eastAsia="en-US"/>
          <w14:ligatures w14:val="standardContextual"/>
        </w:rPr>
      </w:pPr>
      <w:hyperlink w:anchor="_Toc189922019" w:history="1">
        <w:r w:rsidRPr="00712B12">
          <w:rPr>
            <w:rStyle w:val="Hyperlink"/>
            <w:strike/>
          </w:rPr>
          <w:t>1.2.</w:t>
        </w:r>
        <w:r>
          <w:rPr>
            <w:rFonts w:eastAsiaTheme="minorEastAsia" w:cstheme="minorBidi"/>
            <w:color w:val="auto"/>
            <w:kern w:val="2"/>
            <w:sz w:val="24"/>
            <w:lang w:val="en-US" w:eastAsia="en-US"/>
            <w14:ligatures w14:val="standardContextual"/>
          </w:rPr>
          <w:tab/>
        </w:r>
        <w:r w:rsidRPr="00712B12">
          <w:rPr>
            <w:rStyle w:val="Hyperlink"/>
            <w:strike/>
          </w:rPr>
          <w:t>C0103-3 On-the-job Training</w:t>
        </w:r>
        <w:r>
          <w:rPr>
            <w:webHidden/>
          </w:rPr>
          <w:tab/>
        </w:r>
        <w:r>
          <w:rPr>
            <w:webHidden/>
          </w:rPr>
          <w:fldChar w:fldCharType="begin"/>
        </w:r>
        <w:r>
          <w:rPr>
            <w:webHidden/>
          </w:rPr>
          <w:instrText xml:space="preserve"> PAGEREF _Toc189922019 \h </w:instrText>
        </w:r>
        <w:r>
          <w:rPr>
            <w:webHidden/>
          </w:rPr>
        </w:r>
        <w:r>
          <w:rPr>
            <w:webHidden/>
          </w:rPr>
          <w:fldChar w:fldCharType="separate"/>
        </w:r>
        <w:r>
          <w:rPr>
            <w:webHidden/>
          </w:rPr>
          <w:t>16</w:t>
        </w:r>
        <w:r>
          <w:rPr>
            <w:webHidden/>
          </w:rPr>
          <w:fldChar w:fldCharType="end"/>
        </w:r>
      </w:hyperlink>
    </w:p>
    <w:p w14:paraId="5CDF0D41" w14:textId="7F74636F" w:rsidR="00E2666E" w:rsidRDefault="00E2666E">
      <w:pPr>
        <w:pStyle w:val="TOC1"/>
        <w:rPr>
          <w:rFonts w:eastAsiaTheme="minorEastAsia" w:cstheme="minorBidi"/>
          <w:b w:val="0"/>
          <w:color w:val="auto"/>
          <w:kern w:val="2"/>
          <w:sz w:val="24"/>
          <w:lang w:val="en-US" w:eastAsia="en-US"/>
          <w14:ligatures w14:val="standardContextual"/>
        </w:rPr>
      </w:pPr>
      <w:hyperlink w:anchor="_Toc189922020"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ADDITIONAL TRAINING</w:t>
        </w:r>
        <w:r>
          <w:rPr>
            <w:webHidden/>
          </w:rPr>
          <w:tab/>
        </w:r>
        <w:r>
          <w:rPr>
            <w:webHidden/>
          </w:rPr>
          <w:fldChar w:fldCharType="begin"/>
        </w:r>
        <w:r>
          <w:rPr>
            <w:webHidden/>
          </w:rPr>
          <w:instrText xml:space="preserve"> PAGEREF _Toc189922020 \h </w:instrText>
        </w:r>
        <w:r>
          <w:rPr>
            <w:webHidden/>
          </w:rPr>
        </w:r>
        <w:r>
          <w:rPr>
            <w:webHidden/>
          </w:rPr>
          <w:fldChar w:fldCharType="separate"/>
        </w:r>
        <w:r>
          <w:rPr>
            <w:webHidden/>
          </w:rPr>
          <w:t>16</w:t>
        </w:r>
        <w:r>
          <w:rPr>
            <w:webHidden/>
          </w:rPr>
          <w:fldChar w:fldCharType="end"/>
        </w:r>
      </w:hyperlink>
    </w:p>
    <w:p w14:paraId="740C6A73" w14:textId="6CF5F835" w:rsidR="00E2666E" w:rsidRDefault="00E2666E">
      <w:pPr>
        <w:pStyle w:val="TOC2"/>
        <w:rPr>
          <w:rFonts w:eastAsiaTheme="minorEastAsia" w:cstheme="minorBidi"/>
          <w:color w:val="auto"/>
          <w:kern w:val="2"/>
          <w:sz w:val="24"/>
          <w:lang w:val="en-US" w:eastAsia="en-US"/>
          <w14:ligatures w14:val="standardContextual"/>
        </w:rPr>
      </w:pPr>
      <w:hyperlink w:anchor="_Toc189922021" w:history="1">
        <w:r w:rsidRPr="00712B12">
          <w:rPr>
            <w:rStyle w:val="Hyperlink"/>
          </w:rPr>
          <w:t>2.1.</w:t>
        </w:r>
        <w:r>
          <w:rPr>
            <w:rFonts w:eastAsiaTheme="minorEastAsia" w:cstheme="minorBidi"/>
            <w:color w:val="auto"/>
            <w:kern w:val="2"/>
            <w:sz w:val="24"/>
            <w:lang w:val="en-US" w:eastAsia="en-US"/>
            <w14:ligatures w14:val="standardContextual"/>
          </w:rPr>
          <w:tab/>
        </w:r>
        <w:r w:rsidRPr="00712B12">
          <w:rPr>
            <w:rStyle w:val="Hyperlink"/>
          </w:rPr>
          <w:t>C0103-2 VTS Supervisor Training</w:t>
        </w:r>
        <w:r>
          <w:rPr>
            <w:webHidden/>
          </w:rPr>
          <w:tab/>
        </w:r>
        <w:r>
          <w:rPr>
            <w:webHidden/>
          </w:rPr>
          <w:fldChar w:fldCharType="begin"/>
        </w:r>
        <w:r>
          <w:rPr>
            <w:webHidden/>
          </w:rPr>
          <w:instrText xml:space="preserve"> PAGEREF _Toc189922021 \h </w:instrText>
        </w:r>
        <w:r>
          <w:rPr>
            <w:webHidden/>
          </w:rPr>
        </w:r>
        <w:r>
          <w:rPr>
            <w:webHidden/>
          </w:rPr>
          <w:fldChar w:fldCharType="separate"/>
        </w:r>
        <w:r>
          <w:rPr>
            <w:webHidden/>
          </w:rPr>
          <w:t>16</w:t>
        </w:r>
        <w:r>
          <w:rPr>
            <w:webHidden/>
          </w:rPr>
          <w:fldChar w:fldCharType="end"/>
        </w:r>
      </w:hyperlink>
    </w:p>
    <w:p w14:paraId="1B5CB6F0" w14:textId="3D8941A2" w:rsidR="00E2666E" w:rsidRDefault="00E2666E">
      <w:pPr>
        <w:pStyle w:val="TOC2"/>
        <w:rPr>
          <w:rFonts w:eastAsiaTheme="minorEastAsia" w:cstheme="minorBidi"/>
          <w:color w:val="auto"/>
          <w:kern w:val="2"/>
          <w:sz w:val="24"/>
          <w:lang w:val="en-US" w:eastAsia="en-US"/>
          <w14:ligatures w14:val="standardContextual"/>
        </w:rPr>
      </w:pPr>
      <w:hyperlink w:anchor="_Toc189922022" w:history="1">
        <w:r w:rsidRPr="00712B12">
          <w:rPr>
            <w:rStyle w:val="Hyperlink"/>
          </w:rPr>
          <w:t>2.2.</w:t>
        </w:r>
        <w:r>
          <w:rPr>
            <w:rFonts w:eastAsiaTheme="minorEastAsia" w:cstheme="minorBidi"/>
            <w:color w:val="auto"/>
            <w:kern w:val="2"/>
            <w:sz w:val="24"/>
            <w:lang w:val="en-US" w:eastAsia="en-US"/>
            <w14:ligatures w14:val="standardContextual"/>
          </w:rPr>
          <w:tab/>
        </w:r>
        <w:r w:rsidRPr="00712B12">
          <w:rPr>
            <w:rStyle w:val="Hyperlink"/>
          </w:rPr>
          <w:t>C0103-4 On-the-job Instructor Training</w:t>
        </w:r>
        <w:r>
          <w:rPr>
            <w:webHidden/>
          </w:rPr>
          <w:tab/>
        </w:r>
        <w:r>
          <w:rPr>
            <w:webHidden/>
          </w:rPr>
          <w:fldChar w:fldCharType="begin"/>
        </w:r>
        <w:r>
          <w:rPr>
            <w:webHidden/>
          </w:rPr>
          <w:instrText xml:space="preserve"> PAGEREF _Toc189922022 \h </w:instrText>
        </w:r>
        <w:r>
          <w:rPr>
            <w:webHidden/>
          </w:rPr>
        </w:r>
        <w:r>
          <w:rPr>
            <w:webHidden/>
          </w:rPr>
          <w:fldChar w:fldCharType="separate"/>
        </w:r>
        <w:r>
          <w:rPr>
            <w:webHidden/>
          </w:rPr>
          <w:t>17</w:t>
        </w:r>
        <w:r>
          <w:rPr>
            <w:webHidden/>
          </w:rPr>
          <w:fldChar w:fldCharType="end"/>
        </w:r>
      </w:hyperlink>
    </w:p>
    <w:p w14:paraId="4EE2E416" w14:textId="4A3BFFF8"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23" w:history="1">
        <w:r w:rsidRPr="00712B12">
          <w:rPr>
            <w:rStyle w:val="Hyperlink"/>
            <w:lang w:eastAsia="de-DE"/>
          </w:rPr>
          <w:t>PART C</w:t>
        </w:r>
        <w:r>
          <w:rPr>
            <w:rFonts w:eastAsiaTheme="minorEastAsia" w:cstheme="minorBidi"/>
            <w:b w:val="0"/>
            <w:color w:val="auto"/>
            <w:kern w:val="2"/>
            <w:sz w:val="24"/>
            <w:lang w:val="en-US" w:eastAsia="en-US"/>
            <w14:ligatures w14:val="standardContextual"/>
          </w:rPr>
          <w:tab/>
        </w:r>
        <w:r w:rsidRPr="00712B12">
          <w:rPr>
            <w:rStyle w:val="Hyperlink"/>
            <w:lang w:eastAsia="de-DE"/>
          </w:rPr>
          <w:t>Example Recurrent TRAINING PROGRAMS</w:t>
        </w:r>
        <w:r>
          <w:rPr>
            <w:webHidden/>
          </w:rPr>
          <w:tab/>
        </w:r>
        <w:r>
          <w:rPr>
            <w:webHidden/>
          </w:rPr>
          <w:fldChar w:fldCharType="begin"/>
        </w:r>
        <w:r>
          <w:rPr>
            <w:webHidden/>
          </w:rPr>
          <w:instrText xml:space="preserve"> PAGEREF _Toc189922023 \h </w:instrText>
        </w:r>
        <w:r>
          <w:rPr>
            <w:webHidden/>
          </w:rPr>
        </w:r>
        <w:r>
          <w:rPr>
            <w:webHidden/>
          </w:rPr>
          <w:fldChar w:fldCharType="separate"/>
        </w:r>
        <w:r>
          <w:rPr>
            <w:webHidden/>
          </w:rPr>
          <w:t>18</w:t>
        </w:r>
        <w:r>
          <w:rPr>
            <w:webHidden/>
          </w:rPr>
          <w:fldChar w:fldCharType="end"/>
        </w:r>
      </w:hyperlink>
    </w:p>
    <w:p w14:paraId="71550418" w14:textId="61E3EB2E" w:rsidR="00E2666E" w:rsidRDefault="00E2666E">
      <w:pPr>
        <w:pStyle w:val="TOC1"/>
        <w:rPr>
          <w:rFonts w:eastAsiaTheme="minorEastAsia" w:cstheme="minorBidi"/>
          <w:b w:val="0"/>
          <w:color w:val="auto"/>
          <w:kern w:val="2"/>
          <w:sz w:val="24"/>
          <w:lang w:val="en-US" w:eastAsia="en-US"/>
          <w14:ligatures w14:val="standardContextual"/>
        </w:rPr>
      </w:pPr>
      <w:hyperlink w:anchor="_Toc189922024"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SINGLE TRAINING COURSE at INTERVAL NOT EXCEEDING FIVE YEARS</w:t>
        </w:r>
        <w:r>
          <w:rPr>
            <w:webHidden/>
          </w:rPr>
          <w:tab/>
        </w:r>
        <w:r>
          <w:rPr>
            <w:webHidden/>
          </w:rPr>
          <w:fldChar w:fldCharType="begin"/>
        </w:r>
        <w:r>
          <w:rPr>
            <w:webHidden/>
          </w:rPr>
          <w:instrText xml:space="preserve"> PAGEREF _Toc189922024 \h </w:instrText>
        </w:r>
        <w:r>
          <w:rPr>
            <w:webHidden/>
          </w:rPr>
        </w:r>
        <w:r>
          <w:rPr>
            <w:webHidden/>
          </w:rPr>
          <w:fldChar w:fldCharType="separate"/>
        </w:r>
        <w:r>
          <w:rPr>
            <w:webHidden/>
          </w:rPr>
          <w:t>18</w:t>
        </w:r>
        <w:r>
          <w:rPr>
            <w:webHidden/>
          </w:rPr>
          <w:fldChar w:fldCharType="end"/>
        </w:r>
      </w:hyperlink>
    </w:p>
    <w:p w14:paraId="658B0055" w14:textId="65197457" w:rsidR="00E2666E" w:rsidRDefault="00E2666E">
      <w:pPr>
        <w:pStyle w:val="TOC1"/>
        <w:rPr>
          <w:rFonts w:eastAsiaTheme="minorEastAsia" w:cstheme="minorBidi"/>
          <w:b w:val="0"/>
          <w:color w:val="auto"/>
          <w:kern w:val="2"/>
          <w:sz w:val="24"/>
          <w:lang w:val="en-US" w:eastAsia="en-US"/>
          <w14:ligatures w14:val="standardContextual"/>
        </w:rPr>
      </w:pPr>
      <w:hyperlink w:anchor="_Toc189922025"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Series of Training ACtIVIties over a PERIOD</w:t>
        </w:r>
        <w:r>
          <w:rPr>
            <w:webHidden/>
          </w:rPr>
          <w:tab/>
        </w:r>
        <w:r>
          <w:rPr>
            <w:webHidden/>
          </w:rPr>
          <w:fldChar w:fldCharType="begin"/>
        </w:r>
        <w:r>
          <w:rPr>
            <w:webHidden/>
          </w:rPr>
          <w:instrText xml:space="preserve"> PAGEREF _Toc189922025 \h </w:instrText>
        </w:r>
        <w:r>
          <w:rPr>
            <w:webHidden/>
          </w:rPr>
        </w:r>
        <w:r>
          <w:rPr>
            <w:webHidden/>
          </w:rPr>
          <w:fldChar w:fldCharType="separate"/>
        </w:r>
        <w:r>
          <w:rPr>
            <w:webHidden/>
          </w:rPr>
          <w:t>18</w:t>
        </w:r>
        <w:r>
          <w:rPr>
            <w:webHidden/>
          </w:rPr>
          <w:fldChar w:fldCharType="end"/>
        </w:r>
      </w:hyperlink>
    </w:p>
    <w:p w14:paraId="7D195263" w14:textId="2098A136" w:rsidR="00FC7396" w:rsidRPr="00086770" w:rsidRDefault="00E2666E" w:rsidP="008A6A57">
      <w:pPr>
        <w:spacing w:after="200" w:line="276" w:lineRule="auto"/>
        <w:rPr>
          <w:b/>
          <w:color w:val="00558C" w:themeColor="accent1"/>
        </w:rPr>
      </w:pPr>
      <w:r>
        <w:rPr>
          <w:color w:val="00558C" w:themeColor="accent1"/>
        </w:rPr>
        <w:fldChar w:fldCharType="end"/>
      </w:r>
    </w:p>
    <w:p w14:paraId="49489592" w14:textId="53E0518C" w:rsidR="00171625" w:rsidRPr="00086770" w:rsidRDefault="00171625">
      <w:pPr>
        <w:spacing w:after="200" w:line="276" w:lineRule="auto"/>
        <w:rPr>
          <w:b/>
          <w:color w:val="00558C" w:themeColor="accent1"/>
        </w:rPr>
      </w:pPr>
      <w:r w:rsidRPr="00086770">
        <w:rPr>
          <w:b/>
          <w:color w:val="00558C" w:themeColor="accent1"/>
        </w:rPr>
        <w:br w:type="page"/>
      </w:r>
    </w:p>
    <w:p w14:paraId="00B5D73C" w14:textId="77777777" w:rsidR="004548B0" w:rsidRPr="00086770" w:rsidRDefault="004548B0" w:rsidP="00AC1940">
      <w:pPr>
        <w:pStyle w:val="BodyText"/>
        <w:tabs>
          <w:tab w:val="left" w:pos="6521"/>
          <w:tab w:val="left" w:pos="7513"/>
        </w:tabs>
      </w:pPr>
    </w:p>
    <w:p w14:paraId="5B0EB6B1" w14:textId="7400AE9B" w:rsidR="00465491" w:rsidRPr="00086770" w:rsidRDefault="009B74FA" w:rsidP="000D16B4">
      <w:pPr>
        <w:pStyle w:val="Part"/>
        <w:ind w:left="360"/>
      </w:pPr>
      <w:bookmarkStart w:id="2" w:name="_Toc81666346"/>
      <w:bookmarkStart w:id="3" w:name="_Toc189921997"/>
      <w:r w:rsidRPr="00086770">
        <w:rPr>
          <w:caps w:val="0"/>
        </w:rPr>
        <w:t>MODEL COURSE</w:t>
      </w:r>
      <w:bookmarkEnd w:id="2"/>
      <w:r w:rsidR="00E678AD" w:rsidRPr="00086770">
        <w:rPr>
          <w:caps w:val="0"/>
        </w:rPr>
        <w:t xml:space="preserve"> OVERVIEW</w:t>
      </w:r>
      <w:bookmarkEnd w:id="3"/>
    </w:p>
    <w:p w14:paraId="784588C9" w14:textId="77777777" w:rsidR="00EF538A" w:rsidRPr="00086770" w:rsidRDefault="00EF538A" w:rsidP="0010680A">
      <w:pPr>
        <w:pStyle w:val="Heading1"/>
        <w:numPr>
          <w:ilvl w:val="0"/>
          <w:numId w:val="17"/>
        </w:numPr>
      </w:pPr>
      <w:bookmarkStart w:id="4" w:name="_Toc81666348"/>
      <w:bookmarkStart w:id="5" w:name="_Toc83322325"/>
      <w:bookmarkStart w:id="6" w:name="_Toc83322388"/>
      <w:bookmarkStart w:id="7" w:name="_Toc189921998"/>
      <w:bookmarkStart w:id="8" w:name="_Toc419881199"/>
      <w:bookmarkStart w:id="9" w:name="_Toc442348087"/>
      <w:r w:rsidRPr="00086770">
        <w:t>Introduction</w:t>
      </w:r>
      <w:bookmarkEnd w:id="4"/>
      <w:bookmarkEnd w:id="5"/>
      <w:bookmarkEnd w:id="6"/>
      <w:bookmarkEnd w:id="7"/>
    </w:p>
    <w:p w14:paraId="1E9D7AC9" w14:textId="77777777" w:rsidR="00EF538A" w:rsidRPr="00086770" w:rsidRDefault="00EF538A" w:rsidP="00EF538A">
      <w:pPr>
        <w:pStyle w:val="Heading1separatationline"/>
      </w:pPr>
    </w:p>
    <w:p w14:paraId="10AB927D" w14:textId="5AB18731" w:rsidR="006F7032" w:rsidRPr="00086770" w:rsidRDefault="006F7032" w:rsidP="00F03974">
      <w:pPr>
        <w:pStyle w:val="BodyText"/>
        <w:spacing w:line="216" w:lineRule="atLeast"/>
      </w:pPr>
      <w:r w:rsidRPr="00086770">
        <w:t xml:space="preserve">IALA Model Courses have been developed to provide guidance on the level of training and knowledge needed to reach levels of competence defined by IALA. They </w:t>
      </w:r>
      <w:bookmarkStart w:id="10" w:name="_Hlk113422165"/>
      <w:r w:rsidRPr="00086770">
        <w:t xml:space="preserve">provide IALA national members and other appropriate authorities with guidance on the training of VTS Personnel.  </w:t>
      </w:r>
      <w:bookmarkEnd w:id="10"/>
    </w:p>
    <w:p w14:paraId="47E8CACB" w14:textId="12F6D551" w:rsidR="00F03974" w:rsidRPr="00086770" w:rsidRDefault="00F03974" w:rsidP="00F03974">
      <w:pPr>
        <w:pStyle w:val="BodyText"/>
        <w:spacing w:line="216" w:lineRule="atLeast"/>
        <w:rPr>
          <w:bCs/>
        </w:rPr>
      </w:pPr>
      <w:r w:rsidRPr="00086770">
        <w:rPr>
          <w:bCs/>
        </w:rPr>
        <w:t>IALA’s contribution to the development of internationally harmonized guidance for vessel traffic services is recogni</w:t>
      </w:r>
      <w:r w:rsidR="00053CF7" w:rsidRPr="00086770">
        <w:rPr>
          <w:bCs/>
        </w:rPr>
        <w:t>z</w:t>
      </w:r>
      <w:r w:rsidRPr="00086770">
        <w:rPr>
          <w:bCs/>
        </w:rPr>
        <w:t xml:space="preserve">ed in IMO Resolution A.1158(32) </w:t>
      </w:r>
      <w:r w:rsidR="006C53D9" w:rsidRPr="00086770">
        <w:rPr>
          <w:bCs/>
        </w:rPr>
        <w:t>Guidelines</w:t>
      </w:r>
      <w:r w:rsidR="00850DCE" w:rsidRPr="00086770">
        <w:rPr>
          <w:bCs/>
        </w:rPr>
        <w:t xml:space="preserve"> </w:t>
      </w:r>
      <w:r w:rsidR="00AE54B5" w:rsidRPr="00086770">
        <w:rPr>
          <w:bCs/>
        </w:rPr>
        <w:t>for</w:t>
      </w:r>
      <w:r w:rsidR="006C53D9" w:rsidRPr="00086770">
        <w:rPr>
          <w:bCs/>
        </w:rPr>
        <w:t xml:space="preserve"> </w:t>
      </w:r>
      <w:r w:rsidRPr="00086770">
        <w:rPr>
          <w:bCs/>
        </w:rPr>
        <w:t>Vessel Traffic Services and the Annex to the resolution states:</w:t>
      </w:r>
    </w:p>
    <w:p w14:paraId="48B8A63C" w14:textId="77777777" w:rsidR="00F03974" w:rsidRPr="00086770" w:rsidRDefault="00F03974" w:rsidP="00F03974">
      <w:pPr>
        <w:pStyle w:val="Bullet1"/>
        <w:rPr>
          <w:i/>
          <w:iCs/>
        </w:rPr>
      </w:pPr>
      <w:r w:rsidRPr="00086770">
        <w:rPr>
          <w:i/>
          <w:iCs/>
        </w:rPr>
        <w:t xml:space="preserve">Contracting Governments are encouraged to </w:t>
      </w:r>
      <w:proofErr w:type="gramStart"/>
      <w:r w:rsidRPr="00086770">
        <w:rPr>
          <w:i/>
          <w:iCs/>
        </w:rPr>
        <w:t>take into account</w:t>
      </w:r>
      <w:proofErr w:type="gramEnd"/>
      <w:r w:rsidRPr="00086770">
        <w:rPr>
          <w:i/>
          <w:iCs/>
        </w:rPr>
        <w:t xml:space="preserve"> IALA standards and associated recommendations, guidelines and model courses (Section 9.2)</w:t>
      </w:r>
    </w:p>
    <w:p w14:paraId="6ECE397D" w14:textId="77777777" w:rsidR="00F03974" w:rsidRPr="00086770" w:rsidRDefault="00F03974" w:rsidP="00F03974">
      <w:pPr>
        <w:pStyle w:val="Bullet1"/>
        <w:rPr>
          <w:i/>
          <w:iCs/>
        </w:rPr>
      </w:pPr>
      <w:r w:rsidRPr="00086770">
        <w:rPr>
          <w:i/>
          <w:iCs/>
        </w:rPr>
        <w:t>VTS personnel should only be considered competent when appropriately trained and qualified for their VTS duties. This includes, inter alia:</w:t>
      </w:r>
    </w:p>
    <w:p w14:paraId="78806D9D" w14:textId="77777777" w:rsidR="00F03974" w:rsidRPr="00086770" w:rsidRDefault="00F03974" w:rsidP="00F03974">
      <w:pPr>
        <w:pStyle w:val="Bullet2"/>
        <w:rPr>
          <w:i/>
          <w:iCs/>
        </w:rPr>
      </w:pPr>
      <w:r w:rsidRPr="00086770">
        <w:rPr>
          <w:i/>
          <w:iCs/>
        </w:rPr>
        <w:t>satisfactorily completing generic VTS training approved by a competent authority.</w:t>
      </w:r>
    </w:p>
    <w:p w14:paraId="71FA0DF4" w14:textId="11ECE242" w:rsidR="00F03974" w:rsidRPr="00086770" w:rsidRDefault="00F03974" w:rsidP="00F03974">
      <w:pPr>
        <w:pStyle w:val="Bullet2"/>
        <w:rPr>
          <w:i/>
          <w:iCs/>
        </w:rPr>
      </w:pPr>
      <w:r w:rsidRPr="00086770">
        <w:rPr>
          <w:i/>
          <w:iCs/>
        </w:rPr>
        <w:t>satisfactorily completing on-the-job training at the VTS where the personnel are employed.</w:t>
      </w:r>
    </w:p>
    <w:p w14:paraId="33F8B099" w14:textId="713A602E" w:rsidR="00160300" w:rsidRPr="00086770" w:rsidRDefault="00160300" w:rsidP="00160300">
      <w:pPr>
        <w:pStyle w:val="Bullet2"/>
        <w:rPr>
          <w:i/>
          <w:iCs/>
        </w:rPr>
      </w:pPr>
      <w:r w:rsidRPr="00086770">
        <w:rPr>
          <w:i/>
          <w:iCs/>
        </w:rPr>
        <w:t>undergoing periodic assessments and revalidation training to ensure competence is maint</w:t>
      </w:r>
      <w:r w:rsidR="00937158" w:rsidRPr="00086770">
        <w:rPr>
          <w:i/>
          <w:iCs/>
        </w:rPr>
        <w:t>ain</w:t>
      </w:r>
      <w:r w:rsidRPr="00086770">
        <w:rPr>
          <w:i/>
          <w:iCs/>
        </w:rPr>
        <w:t>ed; and</w:t>
      </w:r>
    </w:p>
    <w:p w14:paraId="47B0A610" w14:textId="669BA9C8" w:rsidR="00160300" w:rsidRPr="00086770" w:rsidRDefault="00160300" w:rsidP="00160300">
      <w:pPr>
        <w:pStyle w:val="Bullet2"/>
        <w:rPr>
          <w:i/>
          <w:iCs/>
        </w:rPr>
      </w:pPr>
      <w:r w:rsidRPr="00086770">
        <w:rPr>
          <w:i/>
          <w:iCs/>
        </w:rPr>
        <w:t>being in possession of appropriate certification</w:t>
      </w:r>
    </w:p>
    <w:p w14:paraId="7D4E1B62" w14:textId="47118CA3" w:rsidR="00F03974" w:rsidRPr="00086770" w:rsidRDefault="00F03974" w:rsidP="00F03974">
      <w:pPr>
        <w:pStyle w:val="BodyText"/>
      </w:pPr>
      <w:r w:rsidRPr="00086770">
        <w:t>IALA recommendations, guidelines and model courses specifically related to the establishment and operation of VTS include:</w:t>
      </w:r>
    </w:p>
    <w:p w14:paraId="5A8F75D3" w14:textId="133017DB" w:rsidR="005E5683" w:rsidRPr="00086770" w:rsidRDefault="005E5683" w:rsidP="00F03974">
      <w:pPr>
        <w:pStyle w:val="Bullet1"/>
      </w:pPr>
      <w:r w:rsidRPr="00086770">
        <w:rPr>
          <w:b/>
        </w:rPr>
        <w:t>Recommendation 0103</w:t>
      </w:r>
      <w:r w:rsidRPr="00086770">
        <w:t xml:space="preserve"> </w:t>
      </w:r>
      <w:r w:rsidRPr="00086770">
        <w:rPr>
          <w:b/>
        </w:rPr>
        <w:t xml:space="preserve">- Training and Certification of VTS personnel </w:t>
      </w:r>
      <w:r w:rsidRPr="00086770">
        <w:t>specifies the practices associated with the training and certification of VTS personnel to assist authorities when recruiting, training and assessing VTS personnel to ensure the harmonized delivery of vessel traffic services world-wide.</w:t>
      </w:r>
    </w:p>
    <w:p w14:paraId="4CA7F5D2" w14:textId="25E8BFA0" w:rsidR="005E5683" w:rsidRPr="00086770" w:rsidRDefault="005E5683" w:rsidP="00F03974">
      <w:pPr>
        <w:pStyle w:val="Bullet1"/>
      </w:pPr>
      <w:r w:rsidRPr="00086770">
        <w:rPr>
          <w:b/>
        </w:rPr>
        <w:t>Guideline 1156 - Recruitment, training</w:t>
      </w:r>
      <w:r w:rsidR="004C2122" w:rsidRPr="00086770">
        <w:rPr>
          <w:b/>
        </w:rPr>
        <w:t>,</w:t>
      </w:r>
      <w:r w:rsidRPr="00086770">
        <w:rPr>
          <w:b/>
        </w:rPr>
        <w:t xml:space="preserve"> </w:t>
      </w:r>
      <w:r w:rsidR="004C2122" w:rsidRPr="00086770">
        <w:rPr>
          <w:b/>
        </w:rPr>
        <w:t xml:space="preserve">and certification </w:t>
      </w:r>
      <w:r w:rsidRPr="00086770">
        <w:rPr>
          <w:b/>
        </w:rPr>
        <w:t>of VTS personnel</w:t>
      </w:r>
      <w:r w:rsidRPr="00086770">
        <w:t xml:space="preserve"> states that </w:t>
      </w:r>
      <w:r w:rsidRPr="00086770">
        <w:rPr>
          <w:i/>
        </w:rPr>
        <w:t>“Model courses provided by accredited training organi</w:t>
      </w:r>
      <w:r w:rsidR="00053CF7" w:rsidRPr="00086770">
        <w:rPr>
          <w:i/>
        </w:rPr>
        <w:t>z</w:t>
      </w:r>
      <w:r w:rsidRPr="00086770">
        <w:rPr>
          <w:i/>
        </w:rPr>
        <w:t>ations should be approved by the competent authority.”</w:t>
      </w:r>
    </w:p>
    <w:p w14:paraId="628E4EC8" w14:textId="1BE86F45" w:rsidR="005E5683" w:rsidRPr="00086770" w:rsidRDefault="005E5683" w:rsidP="00F03974">
      <w:pPr>
        <w:pStyle w:val="Bullet1"/>
      </w:pPr>
      <w:r w:rsidRPr="00086770">
        <w:rPr>
          <w:b/>
        </w:rPr>
        <w:t xml:space="preserve">Guideline 1014 - </w:t>
      </w:r>
      <w:bookmarkStart w:id="11" w:name="_Hlk89282411"/>
      <w:r w:rsidR="00107AE0" w:rsidRPr="00086770">
        <w:rPr>
          <w:b/>
        </w:rPr>
        <w:t>Accreditation of VTS training organizations and approval to deliver IALA</w:t>
      </w:r>
      <w:r w:rsidR="007561C4" w:rsidRPr="00086770">
        <w:rPr>
          <w:b/>
        </w:rPr>
        <w:t xml:space="preserve"> VTS</w:t>
      </w:r>
      <w:r w:rsidR="00107AE0" w:rsidRPr="00086770">
        <w:rPr>
          <w:b/>
        </w:rPr>
        <w:t xml:space="preserve"> model courses</w:t>
      </w:r>
      <w:r w:rsidR="003D7C2C" w:rsidRPr="00086770">
        <w:rPr>
          <w:b/>
        </w:rPr>
        <w:t xml:space="preserve"> </w:t>
      </w:r>
      <w:bookmarkEnd w:id="11"/>
      <w:r w:rsidRPr="00086770">
        <w:t>sets out the process by which a training organi</w:t>
      </w:r>
      <w:r w:rsidR="00053CF7" w:rsidRPr="00086770">
        <w:t>z</w:t>
      </w:r>
      <w:r w:rsidRPr="00086770">
        <w:t>ation can be accredited to deliver approved VTS training courses.</w:t>
      </w:r>
    </w:p>
    <w:p w14:paraId="66871DFE" w14:textId="1714F022" w:rsidR="00AB72EC" w:rsidRPr="00086770" w:rsidRDefault="00F03974" w:rsidP="00F03974">
      <w:pPr>
        <w:pStyle w:val="Bullet1"/>
      </w:pPr>
      <w:r w:rsidRPr="00086770">
        <w:t xml:space="preserve">IALA </w:t>
      </w:r>
      <w:r w:rsidR="00AB72EC" w:rsidRPr="00086770">
        <w:t>model courses includ</w:t>
      </w:r>
      <w:r w:rsidRPr="00086770">
        <w:t>ing</w:t>
      </w:r>
      <w:r w:rsidR="00AB72EC" w:rsidRPr="00086770">
        <w:t xml:space="preserve">: </w:t>
      </w:r>
    </w:p>
    <w:p w14:paraId="689684DE" w14:textId="5718369F" w:rsidR="00AB72EC" w:rsidRPr="00086770" w:rsidRDefault="00AB72EC" w:rsidP="00F03974">
      <w:pPr>
        <w:pStyle w:val="Bullet2"/>
      </w:pPr>
      <w:r w:rsidRPr="00086770">
        <w:t>Model Course C0103-1 VTS Operator Training</w:t>
      </w:r>
    </w:p>
    <w:p w14:paraId="7174328E" w14:textId="0474CD5D" w:rsidR="00AB72EC" w:rsidRPr="00086770" w:rsidRDefault="00AB72EC" w:rsidP="00F03974">
      <w:pPr>
        <w:pStyle w:val="Bullet2"/>
      </w:pPr>
      <w:r w:rsidRPr="00086770">
        <w:t>Model Course C0103-2</w:t>
      </w:r>
      <w:r w:rsidR="003A557E" w:rsidRPr="00086770">
        <w:t xml:space="preserve"> </w:t>
      </w:r>
      <w:r w:rsidRPr="00086770">
        <w:t>VTS Supervisor Training</w:t>
      </w:r>
    </w:p>
    <w:p w14:paraId="11C45FBC" w14:textId="2A9A0633" w:rsidR="00AB72EC" w:rsidRPr="00086770" w:rsidRDefault="00AB72EC" w:rsidP="00F03974">
      <w:pPr>
        <w:pStyle w:val="Bullet2"/>
      </w:pPr>
      <w:r w:rsidRPr="00086770">
        <w:t>Model Course C0103-3</w:t>
      </w:r>
      <w:r w:rsidR="004D4B1E" w:rsidRPr="00086770">
        <w:t xml:space="preserve"> </w:t>
      </w:r>
      <w:r w:rsidRPr="00086770">
        <w:t>VTS On-the-Job Training</w:t>
      </w:r>
    </w:p>
    <w:p w14:paraId="3599635F" w14:textId="3C0597A4" w:rsidR="00AB72EC" w:rsidRPr="00086770" w:rsidRDefault="00AB72EC" w:rsidP="00F03974">
      <w:pPr>
        <w:pStyle w:val="Bullet2"/>
      </w:pPr>
      <w:r w:rsidRPr="00086770">
        <w:t>Model Course C0103-4 VTS On-the-Job Training Instructor</w:t>
      </w:r>
    </w:p>
    <w:p w14:paraId="72C00200" w14:textId="1ECCD113" w:rsidR="000456C1" w:rsidRPr="00086770" w:rsidRDefault="00AB72EC" w:rsidP="00C04260">
      <w:pPr>
        <w:pStyle w:val="Bullet2"/>
        <w:spacing w:line="216" w:lineRule="atLeast"/>
      </w:pPr>
      <w:r w:rsidRPr="00086770">
        <w:t xml:space="preserve">Model Course C0103-5 </w:t>
      </w:r>
      <w:r w:rsidR="00F07837">
        <w:t>Revalidation</w:t>
      </w:r>
      <w:r w:rsidR="00155AAE">
        <w:t xml:space="preserve"> training for VTS personnel</w:t>
      </w:r>
      <w:r w:rsidR="005C4BE3" w:rsidRPr="00086770">
        <w:t xml:space="preserve"> </w:t>
      </w:r>
    </w:p>
    <w:p w14:paraId="0871322A" w14:textId="093C6B46" w:rsidR="00465491" w:rsidRPr="00086770" w:rsidRDefault="00D87186" w:rsidP="0010680A">
      <w:pPr>
        <w:pStyle w:val="Heading1"/>
        <w:numPr>
          <w:ilvl w:val="0"/>
          <w:numId w:val="17"/>
        </w:numPr>
      </w:pPr>
      <w:bookmarkStart w:id="12" w:name="_Toc189921999"/>
      <w:bookmarkEnd w:id="8"/>
      <w:bookmarkEnd w:id="9"/>
      <w:commentRangeStart w:id="13"/>
      <w:r w:rsidRPr="00086770">
        <w:t>Purpose of the Model Course</w:t>
      </w:r>
      <w:bookmarkEnd w:id="12"/>
      <w:commentRangeEnd w:id="13"/>
      <w:r w:rsidR="000D16B4">
        <w:rPr>
          <w:rStyle w:val="CommentReference"/>
          <w:rFonts w:asciiTheme="minorHAnsi" w:eastAsiaTheme="minorHAnsi" w:hAnsiTheme="minorHAnsi" w:cs="Times New Roman"/>
          <w:b w:val="0"/>
          <w:bCs w:val="0"/>
          <w:caps w:val="0"/>
          <w:color w:val="auto"/>
        </w:rPr>
        <w:commentReference w:id="13"/>
      </w:r>
    </w:p>
    <w:p w14:paraId="799E311F" w14:textId="48A6E0A5" w:rsidR="00465491" w:rsidRPr="00086770" w:rsidRDefault="00465491" w:rsidP="00465491">
      <w:pPr>
        <w:pStyle w:val="Heading1separatationline"/>
      </w:pPr>
    </w:p>
    <w:p w14:paraId="7998F6E9" w14:textId="799DD51D" w:rsidR="00690E65" w:rsidRDefault="00042BA0" w:rsidP="000456C1">
      <w:pPr>
        <w:pStyle w:val="BodyText"/>
        <w:rPr>
          <w:ins w:id="14" w:author="Abercrombie, Kerrie" w:date="2025-09-08T10:30:00Z" w16du:dateUtc="2025-09-08T00:30:00Z"/>
        </w:rPr>
      </w:pPr>
      <w:r w:rsidRPr="00086770">
        <w:t>The purpose of m</w:t>
      </w:r>
      <w:r w:rsidR="00F03974" w:rsidRPr="00086770">
        <w:t>odel course C0103-</w:t>
      </w:r>
      <w:r w:rsidR="005C4BE3" w:rsidRPr="00086770">
        <w:t>5</w:t>
      </w:r>
      <w:r w:rsidR="00F03974" w:rsidRPr="00086770">
        <w:t xml:space="preserve"> </w:t>
      </w:r>
      <w:r w:rsidRPr="00086770">
        <w:t>is to assist</w:t>
      </w:r>
      <w:r w:rsidR="00F03974" w:rsidRPr="00086770">
        <w:t xml:space="preserve"> VTS</w:t>
      </w:r>
      <w:r w:rsidR="00FF36F6" w:rsidRPr="00086770">
        <w:t xml:space="preserve"> training</w:t>
      </w:r>
      <w:r w:rsidR="00155AAE">
        <w:t xml:space="preserve"> organisations and</w:t>
      </w:r>
      <w:r w:rsidR="00FF36F6" w:rsidRPr="00086770">
        <w:t xml:space="preserve"> VTS</w:t>
      </w:r>
      <w:r w:rsidR="00F03974" w:rsidRPr="00086770">
        <w:t xml:space="preserve"> providers</w:t>
      </w:r>
      <w:r w:rsidR="00155AAE">
        <w:t>,</w:t>
      </w:r>
      <w:r w:rsidR="00F439C4" w:rsidRPr="00086770">
        <w:t xml:space="preserve"> and their teaching staff</w:t>
      </w:r>
      <w:r w:rsidR="00F03974" w:rsidRPr="00086770">
        <w:t xml:space="preserve"> to establish and conduct </w:t>
      </w:r>
      <w:r w:rsidR="008D39D5" w:rsidRPr="00086770">
        <w:t xml:space="preserve">revalidation training </w:t>
      </w:r>
      <w:r w:rsidR="00F86F55" w:rsidRPr="00086770">
        <w:t>to ensure</w:t>
      </w:r>
      <w:r w:rsidR="008D39D5" w:rsidRPr="00086770">
        <w:t xml:space="preserve"> VTS </w:t>
      </w:r>
      <w:r w:rsidR="00E00F43" w:rsidRPr="00086770">
        <w:t>personnel</w:t>
      </w:r>
      <w:r w:rsidR="00155AAE">
        <w:t xml:space="preserve"> </w:t>
      </w:r>
      <w:ins w:id="15" w:author="Abercrombie, Kerrie" w:date="2025-09-10T20:01:00Z" w16du:dateUtc="2025-09-10T10:01:00Z">
        <w:r w:rsidR="000D16B4" w:rsidRPr="005A1F30">
          <w:rPr>
            <w:lang w:val="en-AU"/>
          </w:rPr>
          <w:t>maintain the competence required to perform their duties effectively</w:t>
        </w:r>
        <w:r w:rsidR="000D16B4">
          <w:rPr>
            <w:lang w:val="en-AU"/>
          </w:rPr>
          <w:t>,</w:t>
        </w:r>
        <w:r w:rsidR="000D16B4" w:rsidRPr="005A1F30">
          <w:rPr>
            <w:lang w:val="en-AU"/>
          </w:rPr>
          <w:t xml:space="preserve"> and </w:t>
        </w:r>
        <w:r w:rsidR="000D16B4">
          <w:rPr>
            <w:lang w:val="en-AU"/>
          </w:rPr>
          <w:t>remain aligned</w:t>
        </w:r>
        <w:r w:rsidR="000D16B4" w:rsidRPr="005A1F30">
          <w:rPr>
            <w:lang w:val="en-AU"/>
          </w:rPr>
          <w:t xml:space="preserve"> with </w:t>
        </w:r>
        <w:r w:rsidR="000D16B4">
          <w:rPr>
            <w:lang w:val="en-AU"/>
          </w:rPr>
          <w:t xml:space="preserve">the </w:t>
        </w:r>
        <w:r w:rsidR="000D16B4" w:rsidRPr="005A1F30">
          <w:rPr>
            <w:lang w:val="en-AU"/>
          </w:rPr>
          <w:t xml:space="preserve">current operational, technological, and regulatory </w:t>
        </w:r>
        <w:r w:rsidR="000D16B4">
          <w:rPr>
            <w:lang w:val="en-AU"/>
          </w:rPr>
          <w:t>requirements</w:t>
        </w:r>
        <w:r w:rsidR="000D16B4" w:rsidRPr="005A1F30">
          <w:rPr>
            <w:lang w:val="en-AU"/>
          </w:rPr>
          <w:t>.</w:t>
        </w:r>
        <w:r w:rsidR="000D16B4">
          <w:rPr>
            <w:lang w:val="en-AU"/>
          </w:rPr>
          <w:t xml:space="preserve"> </w:t>
        </w:r>
      </w:ins>
      <w:del w:id="16" w:author="Abercrombie, Kerrie" w:date="2025-09-10T20:01:00Z" w16du:dateUtc="2025-09-10T10:01:00Z">
        <w:r w:rsidR="00155AAE" w:rsidDel="000D16B4">
          <w:delText>are competent</w:delText>
        </w:r>
        <w:r w:rsidR="00E00F43" w:rsidRPr="00086770" w:rsidDel="000D16B4">
          <w:delText xml:space="preserve"> </w:delText>
        </w:r>
        <w:r w:rsidR="00F74786" w:rsidRPr="00086770" w:rsidDel="000D16B4">
          <w:delText xml:space="preserve">for their VTS duties.  </w:delText>
        </w:r>
      </w:del>
    </w:p>
    <w:p w14:paraId="7B4C1DF7" w14:textId="77777777" w:rsidR="000D16B4" w:rsidRPr="005A1F30" w:rsidRDefault="000D16B4" w:rsidP="000D16B4">
      <w:pPr>
        <w:pStyle w:val="BodyText"/>
        <w:rPr>
          <w:ins w:id="17" w:author="Abercrombie, Kerrie" w:date="2025-09-10T20:01:00Z" w16du:dateUtc="2025-09-10T10:01:00Z"/>
          <w:lang w:val="en-AU"/>
        </w:rPr>
      </w:pPr>
      <w:ins w:id="18" w:author="Abercrombie, Kerrie" w:date="2025-09-10T20:01:00Z" w16du:dateUtc="2025-09-10T10:01:00Z">
        <w:r>
          <w:rPr>
            <w:lang w:val="en-AU"/>
          </w:rPr>
          <w:lastRenderedPageBreak/>
          <w:t xml:space="preserve">Revalidation </w:t>
        </w:r>
        <w:r w:rsidRPr="00B1421B">
          <w:rPr>
            <w:lang w:val="en-AU"/>
          </w:rPr>
          <w:t>training is not a repeat of initial training but a focused, performance-based refresher that keeps VTS qualifications current and valid</w:t>
        </w:r>
        <w:r>
          <w:rPr>
            <w:lang w:val="en-AU"/>
          </w:rPr>
          <w:t xml:space="preserve"> by</w:t>
        </w:r>
        <w:r w:rsidRPr="005A1F30">
          <w:rPr>
            <w:lang w:val="en-AU"/>
          </w:rPr>
          <w:t>:</w:t>
        </w:r>
      </w:ins>
    </w:p>
    <w:p w14:paraId="32269986" w14:textId="77777777" w:rsidR="000D16B4" w:rsidRPr="000456C1" w:rsidRDefault="000D16B4" w:rsidP="000D16B4">
      <w:pPr>
        <w:pStyle w:val="BodyText"/>
        <w:numPr>
          <w:ilvl w:val="0"/>
          <w:numId w:val="30"/>
        </w:numPr>
        <w:rPr>
          <w:ins w:id="19" w:author="Abercrombie, Kerrie" w:date="2025-09-10T20:01:00Z" w16du:dateUtc="2025-09-10T10:01:00Z"/>
          <w:lang w:val="en-AU"/>
        </w:rPr>
      </w:pPr>
      <w:ins w:id="20" w:author="Abercrombie, Kerrie" w:date="2025-09-10T20:01:00Z" w16du:dateUtc="2025-09-10T10:01:00Z">
        <w:r w:rsidRPr="000456C1">
          <w:rPr>
            <w:lang w:val="en-AU"/>
          </w:rPr>
          <w:t>Refresh</w:t>
        </w:r>
        <w:r>
          <w:rPr>
            <w:lang w:val="en-AU"/>
          </w:rPr>
          <w:t>ing</w:t>
        </w:r>
        <w:r w:rsidRPr="000456C1">
          <w:rPr>
            <w:lang w:val="en-AU"/>
          </w:rPr>
          <w:t xml:space="preserve"> and reinforc</w:t>
        </w:r>
        <w:r>
          <w:rPr>
            <w:lang w:val="en-AU"/>
          </w:rPr>
          <w:t>ing</w:t>
        </w:r>
        <w:r w:rsidRPr="000456C1">
          <w:rPr>
            <w:lang w:val="en-AU"/>
          </w:rPr>
          <w:t xml:space="preserve"> critical skills and knowledge</w:t>
        </w:r>
        <w:r w:rsidRPr="000456C1">
          <w:t xml:space="preserve"> </w:t>
        </w:r>
        <w:r>
          <w:t xml:space="preserve">including those used </w:t>
        </w:r>
        <w:r w:rsidRPr="00B60053">
          <w:t>infrequently.</w:t>
        </w:r>
      </w:ins>
    </w:p>
    <w:p w14:paraId="0DDC68D9" w14:textId="77777777" w:rsidR="000D16B4" w:rsidRPr="000456C1" w:rsidRDefault="000D16B4" w:rsidP="000D16B4">
      <w:pPr>
        <w:pStyle w:val="BodyText"/>
        <w:numPr>
          <w:ilvl w:val="0"/>
          <w:numId w:val="30"/>
        </w:numPr>
        <w:rPr>
          <w:ins w:id="21" w:author="Abercrombie, Kerrie" w:date="2025-09-10T20:01:00Z" w16du:dateUtc="2025-09-10T10:01:00Z"/>
          <w:lang w:val="en-AU"/>
        </w:rPr>
      </w:pPr>
      <w:ins w:id="22" w:author="Abercrombie, Kerrie" w:date="2025-09-10T20:01:00Z" w16du:dateUtc="2025-09-10T10:01:00Z">
        <w:r w:rsidRPr="000456C1">
          <w:rPr>
            <w:lang w:val="en-AU"/>
          </w:rPr>
          <w:t>Introduc</w:t>
        </w:r>
        <w:r>
          <w:rPr>
            <w:lang w:val="en-AU"/>
          </w:rPr>
          <w:t>ing</w:t>
        </w:r>
        <w:r w:rsidRPr="000456C1">
          <w:rPr>
            <w:lang w:val="en-AU"/>
          </w:rPr>
          <w:t xml:space="preserve"> updates in regulations, systems, and </w:t>
        </w:r>
        <w:r>
          <w:rPr>
            <w:lang w:val="en-AU"/>
          </w:rPr>
          <w:t xml:space="preserve">VTS </w:t>
        </w:r>
        <w:r w:rsidRPr="000456C1">
          <w:rPr>
            <w:lang w:val="en-AU"/>
          </w:rPr>
          <w:t>best practices</w:t>
        </w:r>
        <w:r>
          <w:rPr>
            <w:lang w:val="en-AU"/>
          </w:rPr>
          <w:t>.</w:t>
        </w:r>
      </w:ins>
    </w:p>
    <w:p w14:paraId="5BAF0507" w14:textId="77777777" w:rsidR="000D16B4" w:rsidRPr="000456C1" w:rsidRDefault="000D16B4" w:rsidP="000D16B4">
      <w:pPr>
        <w:pStyle w:val="BodyText"/>
        <w:numPr>
          <w:ilvl w:val="0"/>
          <w:numId w:val="30"/>
        </w:numPr>
        <w:rPr>
          <w:ins w:id="23" w:author="Abercrombie, Kerrie" w:date="2025-09-10T20:01:00Z" w16du:dateUtc="2025-09-10T10:01:00Z"/>
          <w:lang w:val="en-AU"/>
        </w:rPr>
      </w:pPr>
      <w:ins w:id="24" w:author="Abercrombie, Kerrie" w:date="2025-09-10T20:01:00Z" w16du:dateUtc="2025-09-10T10:01:00Z">
        <w:r w:rsidRPr="000456C1">
          <w:rPr>
            <w:lang w:val="en-AU"/>
          </w:rPr>
          <w:t xml:space="preserve">Assesses ongoing competence through </w:t>
        </w:r>
        <w:r>
          <w:rPr>
            <w:lang w:val="en-AU"/>
          </w:rPr>
          <w:t xml:space="preserve">theory and </w:t>
        </w:r>
        <w:r w:rsidRPr="000456C1">
          <w:rPr>
            <w:lang w:val="en-AU"/>
          </w:rPr>
          <w:t>practical</w:t>
        </w:r>
        <w:r>
          <w:rPr>
            <w:lang w:val="en-AU"/>
          </w:rPr>
          <w:t xml:space="preserve"> </w:t>
        </w:r>
        <w:proofErr w:type="gramStart"/>
        <w:r>
          <w:rPr>
            <w:lang w:val="en-AU"/>
          </w:rPr>
          <w:t>simulation based</w:t>
        </w:r>
        <w:proofErr w:type="gramEnd"/>
        <w:r>
          <w:rPr>
            <w:lang w:val="en-AU"/>
          </w:rPr>
          <w:t xml:space="preserve"> </w:t>
        </w:r>
        <w:r w:rsidRPr="000456C1">
          <w:rPr>
            <w:lang w:val="en-AU"/>
          </w:rPr>
          <w:t>activities</w:t>
        </w:r>
      </w:ins>
    </w:p>
    <w:p w14:paraId="6460C039" w14:textId="77777777" w:rsidR="000D16B4" w:rsidRPr="000456C1" w:rsidRDefault="000D16B4" w:rsidP="000D16B4">
      <w:pPr>
        <w:pStyle w:val="BodyText"/>
        <w:numPr>
          <w:ilvl w:val="0"/>
          <w:numId w:val="30"/>
        </w:numPr>
        <w:rPr>
          <w:ins w:id="25" w:author="Abercrombie, Kerrie" w:date="2025-09-10T20:01:00Z" w16du:dateUtc="2025-09-10T10:01:00Z"/>
          <w:lang w:val="en-AU"/>
        </w:rPr>
      </w:pPr>
      <w:ins w:id="26" w:author="Abercrombie, Kerrie" w:date="2025-09-10T20:01:00Z" w16du:dateUtc="2025-09-10T10:01:00Z">
        <w:r>
          <w:rPr>
            <w:lang w:val="en-AU"/>
          </w:rPr>
          <w:t xml:space="preserve">Preparing for </w:t>
        </w:r>
        <w:r w:rsidRPr="000456C1">
          <w:rPr>
            <w:lang w:val="en-AU"/>
          </w:rPr>
          <w:t>future readiness through exposure to emerging trends</w:t>
        </w:r>
        <w:r>
          <w:rPr>
            <w:lang w:val="en-AU"/>
          </w:rPr>
          <w:t>,</w:t>
        </w:r>
        <w:r w:rsidRPr="000456C1">
          <w:rPr>
            <w:lang w:val="en-AU"/>
          </w:rPr>
          <w:t xml:space="preserve"> tools</w:t>
        </w:r>
        <w:r>
          <w:rPr>
            <w:lang w:val="en-AU"/>
          </w:rPr>
          <w:t xml:space="preserve"> and technologies</w:t>
        </w:r>
      </w:ins>
    </w:p>
    <w:p w14:paraId="5DD027CA" w14:textId="5E26702E" w:rsidR="002F6BF5" w:rsidDel="000D16B4" w:rsidRDefault="00F07837" w:rsidP="000456C1">
      <w:pPr>
        <w:pStyle w:val="BodyText"/>
        <w:rPr>
          <w:del w:id="27" w:author="Abercrombie, Kerrie" w:date="2025-09-10T20:03:00Z" w16du:dateUtc="2025-09-10T10:03:00Z"/>
        </w:rPr>
      </w:pPr>
      <w:del w:id="28" w:author="Abercrombie, Kerrie" w:date="2025-09-10T20:03:00Z" w16du:dateUtc="2025-09-10T10:03:00Z">
        <w:r w:rsidDel="000D16B4">
          <w:delText>Revalidation</w:delText>
        </w:r>
        <w:r w:rsidRPr="00EA3F97" w:rsidDel="000D16B4">
          <w:delText xml:space="preserve"> training </w:delText>
        </w:r>
        <w:r w:rsidDel="000D16B4">
          <w:delText>is the</w:delText>
        </w:r>
        <w:r w:rsidRPr="00EA3F97" w:rsidDel="000D16B4">
          <w:delText xml:space="preserve"> periodic, structured training designed to refresh, maintain, and enhance skills</w:delText>
        </w:r>
        <w:r w:rsidDel="000D16B4">
          <w:delText>,</w:delText>
        </w:r>
        <w:r w:rsidRPr="00EA3F97" w:rsidDel="000D16B4">
          <w:delText xml:space="preserve"> knowledge </w:delText>
        </w:r>
        <w:r w:rsidDel="000D16B4">
          <w:delText>and competencies of VTS personnel,</w:delText>
        </w:r>
        <w:r w:rsidRPr="00462634" w:rsidDel="000D16B4">
          <w:delText xml:space="preserve"> ensuring the ongoing validity</w:delText>
        </w:r>
        <w:r w:rsidDel="000D16B4">
          <w:delText xml:space="preserve"> </w:delText>
        </w:r>
        <w:r w:rsidRPr="0073349E" w:rsidDel="000D16B4">
          <w:delText xml:space="preserve">of </w:delText>
        </w:r>
        <w:r w:rsidDel="000D16B4">
          <w:delText xml:space="preserve">their </w:delText>
        </w:r>
        <w:r w:rsidRPr="0073349E" w:rsidDel="000D16B4">
          <w:delText>VTS qualification</w:delText>
        </w:r>
        <w:r w:rsidDel="000D16B4">
          <w:delText xml:space="preserve">s. </w:delText>
        </w:r>
      </w:del>
    </w:p>
    <w:p w14:paraId="29819035" w14:textId="229CB3FE" w:rsidR="00F07837" w:rsidDel="000D16B4" w:rsidRDefault="00F07837" w:rsidP="006237FF">
      <w:pPr>
        <w:pStyle w:val="BodyText"/>
        <w:rPr>
          <w:del w:id="29" w:author="Abercrombie, Kerrie" w:date="2025-09-10T20:03:00Z" w16du:dateUtc="2025-09-10T10:03:00Z"/>
        </w:rPr>
      </w:pPr>
      <w:del w:id="30" w:author="Abercrombie, Kerrie" w:date="2025-09-10T20:03:00Z" w16du:dateUtc="2025-09-10T10:03:00Z">
        <w:r w:rsidDel="000D16B4">
          <w:delText>This includes providing a consistent approach to ensure</w:delText>
        </w:r>
        <w:r w:rsidRPr="00B60053" w:rsidDel="000D16B4">
          <w:delText xml:space="preserve"> level of performance and skills in </w:delText>
        </w:r>
        <w:r w:rsidDel="000D16B4">
          <w:delText xml:space="preserve">all </w:delText>
        </w:r>
        <w:r w:rsidRPr="00B60053" w:rsidDel="000D16B4">
          <w:delText xml:space="preserve">areas </w:delText>
        </w:r>
        <w:r w:rsidDel="000D16B4">
          <w:delText>of operation, including knowledge</w:delText>
        </w:r>
        <w:r w:rsidRPr="00B60053" w:rsidDel="000D16B4">
          <w:delText xml:space="preserve"> which </w:delText>
        </w:r>
        <w:r w:rsidDel="000D16B4">
          <w:delText>may be</w:delText>
        </w:r>
        <w:r w:rsidRPr="00B60053" w:rsidDel="000D16B4">
          <w:delText xml:space="preserve"> infrequently used. </w:delText>
        </w:r>
        <w:r w:rsidR="00E3180A" w:rsidDel="000D16B4">
          <w:delText>Revalidation</w:delText>
        </w:r>
        <w:r w:rsidRPr="00B60053" w:rsidDel="000D16B4">
          <w:delText xml:space="preserve"> </w:delText>
        </w:r>
        <w:r w:rsidDel="000D16B4">
          <w:delText>t</w:delText>
        </w:r>
        <w:r w:rsidRPr="00B60053" w:rsidDel="000D16B4">
          <w:delText>raining cover</w:delText>
        </w:r>
        <w:r w:rsidDel="000D16B4">
          <w:delText>s</w:delText>
        </w:r>
        <w:r w:rsidRPr="00B60053" w:rsidDel="000D16B4">
          <w:delText xml:space="preserve"> generic and area specific elements of competency.</w:delText>
        </w:r>
        <w:r w:rsidDel="000D16B4">
          <w:delText xml:space="preserve"> </w:delText>
        </w:r>
      </w:del>
    </w:p>
    <w:p w14:paraId="0809397B" w14:textId="5FA2F887" w:rsidR="002F6BF5" w:rsidRPr="003C45DD" w:rsidRDefault="002F6BF5" w:rsidP="002F6BF5">
      <w:pPr>
        <w:pStyle w:val="BodyText"/>
        <w:spacing w:before="120"/>
      </w:pPr>
      <w:r w:rsidRPr="003C45DD">
        <w:t xml:space="preserve">The VTS provider should have processes and procedures in place to ensure VTS personnel complete revalidation training, determining both the frequency and the method by which the training will be conducted. Competent authorities are to ensure that revalidation training is carried out at intervals of between three to five years. </w:t>
      </w:r>
    </w:p>
    <w:p w14:paraId="5AF1DB25" w14:textId="77777777" w:rsidR="003654CD" w:rsidRDefault="00F07837" w:rsidP="003654CD">
      <w:pPr>
        <w:pStyle w:val="BodyText"/>
      </w:pPr>
      <w:r>
        <w:t>Revalidation</w:t>
      </w:r>
      <w:r w:rsidR="00155AAE" w:rsidRPr="00CE5993">
        <w:t xml:space="preserve"> training may be delivered either by an accredited VTS Training Organization, or a VTS provider approved to provide </w:t>
      </w:r>
      <w:r w:rsidR="00E3180A">
        <w:t>revalidation</w:t>
      </w:r>
      <w:r w:rsidR="00155AAE" w:rsidRPr="00CE5993">
        <w:t xml:space="preserve"> training for their own personnel.  It is acknowledged that, depending on how the training program is structured, both an accredited VTS Training Organization and the VTS provider may be involved in developing and delivering training activities.</w:t>
      </w:r>
      <w:r w:rsidR="00155AAE">
        <w:t xml:space="preserve">  </w:t>
      </w:r>
    </w:p>
    <w:p w14:paraId="6C350240" w14:textId="51DB87C7" w:rsidR="009242EE" w:rsidRDefault="000D16B4" w:rsidP="009242EE">
      <w:pPr>
        <w:pStyle w:val="BodyText"/>
        <w:rPr>
          <w:ins w:id="31" w:author="Abercrombie, Kerrie" w:date="2025-09-02T13:42:00Z" w16du:dateUtc="2025-09-02T03:42:00Z"/>
        </w:rPr>
      </w:pPr>
      <w:ins w:id="32" w:author="Abercrombie, Kerrie" w:date="2025-09-10T20:03:00Z" w16du:dateUtc="2025-09-10T10:03:00Z">
        <w:r w:rsidRPr="00086770">
          <w:t xml:space="preserve">It is not the intention of the model course to present instructors with a rigid ‘teaching package’.  Rather, this model course provides a standard framework </w:t>
        </w:r>
        <w:r w:rsidRPr="00C04260">
          <w:t>based on the IALA VTS model courses to support the development of revalidation training that are modular and adaptable</w:t>
        </w:r>
        <w:r>
          <w:t xml:space="preserve">. </w:t>
        </w:r>
        <w:r w:rsidRPr="00C04260">
          <w:t>The</w:t>
        </w:r>
        <w:r>
          <w:t xml:space="preserve"> training should consider</w:t>
        </w:r>
        <w:r w:rsidRPr="00C04260">
          <w:t xml:space="preserve"> individual training needs </w:t>
        </w:r>
        <w:r>
          <w:t xml:space="preserve">and </w:t>
        </w:r>
        <w:r w:rsidRPr="00C04260">
          <w:t>the specific roles of VTS personnel (e.g. Operator, Supervisor, Instructor).</w:t>
        </w:r>
      </w:ins>
      <w:del w:id="33" w:author="Abercrombie, Kerrie" w:date="2025-09-10T20:03:00Z" w16du:dateUtc="2025-09-10T10:03:00Z">
        <w:r w:rsidR="003654CD" w:rsidDel="000D16B4">
          <w:delText xml:space="preserve"> </w:delText>
        </w:r>
        <w:r w:rsidR="00686307" w:rsidRPr="00086770" w:rsidDel="000D16B4">
          <w:delText>It is not the intention of the model course to present instructors with a rigid ‘teaching package</w:delText>
        </w:r>
        <w:r w:rsidR="00182500" w:rsidRPr="00086770" w:rsidDel="000D16B4">
          <w:delText xml:space="preserve">’. </w:delText>
        </w:r>
        <w:r w:rsidR="008355C7" w:rsidRPr="00086770" w:rsidDel="000D16B4">
          <w:delText xml:space="preserve"> Rather, </w:delText>
        </w:r>
        <w:r w:rsidR="000A2143" w:rsidRPr="00086770" w:rsidDel="000D16B4">
          <w:delText>t</w:delText>
        </w:r>
        <w:r w:rsidR="007C7729" w:rsidRPr="00086770" w:rsidDel="000D16B4">
          <w:delText>his model course</w:delText>
        </w:r>
        <w:r w:rsidR="000A2143" w:rsidRPr="00086770" w:rsidDel="000D16B4">
          <w:delText xml:space="preserve"> </w:delText>
        </w:r>
        <w:r w:rsidR="008355C7" w:rsidRPr="00086770" w:rsidDel="000D16B4">
          <w:delText>provide</w:delText>
        </w:r>
        <w:r w:rsidR="007C7729" w:rsidRPr="00086770" w:rsidDel="000D16B4">
          <w:delText>s</w:delText>
        </w:r>
        <w:r w:rsidR="008355C7" w:rsidRPr="00086770" w:rsidDel="000D16B4">
          <w:delText xml:space="preserve"> a standard </w:delText>
        </w:r>
        <w:r w:rsidR="000673B8" w:rsidRPr="00086770" w:rsidDel="000D16B4">
          <w:delText xml:space="preserve">framework </w:delText>
        </w:r>
        <w:r w:rsidR="008355C7" w:rsidRPr="00086770" w:rsidDel="000D16B4">
          <w:delText xml:space="preserve">to assist in the preparation of </w:delText>
        </w:r>
        <w:r w:rsidR="00F07837" w:rsidDel="000D16B4">
          <w:delText>revalidation</w:delText>
        </w:r>
        <w:r w:rsidR="0033327F" w:rsidRPr="00086770" w:rsidDel="000D16B4">
          <w:delText xml:space="preserve"> </w:delText>
        </w:r>
        <w:r w:rsidR="00085736" w:rsidRPr="00086770" w:rsidDel="000D16B4">
          <w:delText>training</w:delText>
        </w:r>
        <w:r w:rsidR="008355C7" w:rsidRPr="00086770" w:rsidDel="000D16B4">
          <w:delText xml:space="preserve"> programs</w:delText>
        </w:r>
        <w:r w:rsidR="00155AAE" w:rsidDel="000D16B4">
          <w:delText xml:space="preserve"> based on </w:delText>
        </w:r>
        <w:r w:rsidR="00F07837" w:rsidDel="000D16B4">
          <w:delText>the IALA</w:delText>
        </w:r>
        <w:r w:rsidR="00155AAE" w:rsidDel="000D16B4">
          <w:delText xml:space="preserve"> VTS model courses</w:delText>
        </w:r>
      </w:del>
      <w:del w:id="34" w:author="Abercrombie, Kerrie" w:date="2025-08-29T09:30:00Z" w16du:dateUtc="2025-08-28T23:30:00Z">
        <w:r w:rsidR="008355C7" w:rsidRPr="00086770" w:rsidDel="00C04260">
          <w:delText>.</w:delText>
        </w:r>
        <w:r w:rsidR="000C03F3" w:rsidRPr="00086770" w:rsidDel="00C04260">
          <w:delText xml:space="preserve"> </w:delText>
        </w:r>
        <w:r w:rsidR="00AC0ECF" w:rsidRPr="00086770" w:rsidDel="00C04260">
          <w:delText xml:space="preserve"> </w:delText>
        </w:r>
      </w:del>
      <w:bookmarkStart w:id="35" w:name="_Toc81666351"/>
      <w:bookmarkStart w:id="36" w:name="_Toc83322328"/>
      <w:bookmarkStart w:id="37" w:name="_Toc83322391"/>
      <w:bookmarkStart w:id="38" w:name="_Toc189922000"/>
    </w:p>
    <w:p w14:paraId="268A0403" w14:textId="05536ACE" w:rsidR="00465491" w:rsidRPr="00086770" w:rsidRDefault="00990F8A" w:rsidP="00815E10">
      <w:pPr>
        <w:pStyle w:val="Heading1"/>
      </w:pPr>
      <w:r w:rsidRPr="00086770">
        <w:t>Course Objective</w:t>
      </w:r>
      <w:bookmarkEnd w:id="35"/>
      <w:bookmarkEnd w:id="36"/>
      <w:bookmarkEnd w:id="37"/>
      <w:bookmarkEnd w:id="38"/>
    </w:p>
    <w:p w14:paraId="17C8B76A" w14:textId="77777777" w:rsidR="007250D4" w:rsidRPr="00086770" w:rsidRDefault="007250D4" w:rsidP="007250D4">
      <w:pPr>
        <w:pStyle w:val="Heading1separatationline"/>
      </w:pPr>
    </w:p>
    <w:p w14:paraId="2D212680" w14:textId="0ABBF1E1" w:rsidR="00DF7A12" w:rsidRPr="00086770" w:rsidRDefault="00470ECF" w:rsidP="00DF7A12">
      <w:pPr>
        <w:pStyle w:val="BodyText"/>
      </w:pPr>
      <w:r w:rsidRPr="00086770">
        <w:t>To successfully</w:t>
      </w:r>
      <w:r w:rsidR="0009759C" w:rsidRPr="00086770">
        <w:t xml:space="preserve"> complet</w:t>
      </w:r>
      <w:r w:rsidRPr="00086770">
        <w:t>e</w:t>
      </w:r>
      <w:r w:rsidR="0009759C" w:rsidRPr="00086770">
        <w:t xml:space="preserve"> this course </w:t>
      </w:r>
      <w:r w:rsidRPr="00086770">
        <w:t xml:space="preserve">the student will </w:t>
      </w:r>
      <w:r w:rsidR="0009759C" w:rsidRPr="00086770">
        <w:t xml:space="preserve">demonstrate the </w:t>
      </w:r>
      <w:r w:rsidR="00794D04" w:rsidRPr="00086770">
        <w:t>ongoing</w:t>
      </w:r>
      <w:r w:rsidR="0009759C" w:rsidRPr="00086770">
        <w:t xml:space="preserve"> knowledge, practical competence, skills, </w:t>
      </w:r>
      <w:r w:rsidR="005E6454" w:rsidRPr="00086770">
        <w:t xml:space="preserve">and </w:t>
      </w:r>
      <w:r w:rsidR="0009759C" w:rsidRPr="00086770">
        <w:t>attitude to</w:t>
      </w:r>
      <w:r w:rsidR="00085736" w:rsidRPr="00086770">
        <w:t xml:space="preserve"> continue to</w:t>
      </w:r>
      <w:r w:rsidR="0009759C" w:rsidRPr="00086770">
        <w:t xml:space="preserve"> </w:t>
      </w:r>
      <w:r w:rsidR="00155AAE">
        <w:t>undertake the duties associated with the provision of VTS</w:t>
      </w:r>
      <w:r w:rsidR="000538BB" w:rsidRPr="00086770">
        <w:t>. This includes</w:t>
      </w:r>
      <w:r w:rsidR="002A483B" w:rsidRPr="00086770">
        <w:t>:</w:t>
      </w:r>
      <w:r w:rsidR="0009759C" w:rsidRPr="00086770">
        <w:t xml:space="preserve"> </w:t>
      </w:r>
      <w:r w:rsidR="00DF7A12" w:rsidRPr="00086770">
        <w:t xml:space="preserve"> </w:t>
      </w:r>
    </w:p>
    <w:p w14:paraId="6BCEBB23" w14:textId="77777777" w:rsidR="00DF7A12" w:rsidRPr="00086770" w:rsidRDefault="00DF7A12" w:rsidP="00663BEE">
      <w:pPr>
        <w:pStyle w:val="Bullet1"/>
      </w:pPr>
      <w:r w:rsidRPr="00086770">
        <w:t xml:space="preserve">provide timely and relevant information on factors that may influence the transit of a ship and assist on-board decision </w:t>
      </w:r>
      <w:proofErr w:type="gramStart"/>
      <w:r w:rsidR="00436CF3" w:rsidRPr="00086770">
        <w:t>making;</w:t>
      </w:r>
      <w:proofErr w:type="gramEnd"/>
    </w:p>
    <w:p w14:paraId="74EE2838" w14:textId="77777777" w:rsidR="00DF7A12" w:rsidRPr="00086770" w:rsidRDefault="00DF7A12" w:rsidP="00663BEE">
      <w:pPr>
        <w:pStyle w:val="Bullet1"/>
      </w:pPr>
      <w:r w:rsidRPr="00086770">
        <w:t>monitor and manage traffic to ensure the safety and efficiency of ship movements; and</w:t>
      </w:r>
    </w:p>
    <w:p w14:paraId="6F89EBF2" w14:textId="77777777" w:rsidR="00DF7A12" w:rsidRPr="00086770" w:rsidRDefault="00DF7A12" w:rsidP="00663BEE">
      <w:pPr>
        <w:pStyle w:val="Bullet1"/>
      </w:pPr>
      <w:r w:rsidRPr="00086770">
        <w:t>respond to developing unsafe situations to assist the decision-making process on board.</w:t>
      </w:r>
    </w:p>
    <w:p w14:paraId="3A1F7EE9" w14:textId="2E2E8202" w:rsidR="00C04260" w:rsidRPr="00086770" w:rsidRDefault="001F4D96" w:rsidP="001F4D96">
      <w:pPr>
        <w:pStyle w:val="BodyText"/>
      </w:pPr>
      <w:r w:rsidRPr="00086770">
        <w:t xml:space="preserve">Upon the successful completion of this course, VTS personnel should have demonstrated the skill, knowledge. and experience to revalidate their VTS qualifications </w:t>
      </w:r>
      <w:proofErr w:type="gramStart"/>
      <w:r w:rsidRPr="00086770">
        <w:t>in order to</w:t>
      </w:r>
      <w:proofErr w:type="gramEnd"/>
      <w:r w:rsidRPr="00086770">
        <w:t xml:space="preserve"> perform their roles effectively.</w:t>
      </w:r>
    </w:p>
    <w:p w14:paraId="0F0C7342" w14:textId="06B5D14D" w:rsidR="00E47F7F" w:rsidRPr="00086770" w:rsidRDefault="002F648C" w:rsidP="00E47F7F">
      <w:pPr>
        <w:pStyle w:val="Heading1"/>
      </w:pPr>
      <w:bookmarkStart w:id="39" w:name="_Toc81666352"/>
      <w:bookmarkStart w:id="40" w:name="_Toc83322329"/>
      <w:bookmarkStart w:id="41" w:name="_Toc83322392"/>
      <w:bookmarkStart w:id="42" w:name="_Toc189922001"/>
      <w:r w:rsidRPr="00086770">
        <w:t>Course Curriculum Outline</w:t>
      </w:r>
      <w:bookmarkEnd w:id="39"/>
      <w:bookmarkEnd w:id="40"/>
      <w:bookmarkEnd w:id="41"/>
      <w:bookmarkEnd w:id="42"/>
    </w:p>
    <w:p w14:paraId="6BAE60FF" w14:textId="77777777" w:rsidR="00E47F7F" w:rsidRPr="00086770" w:rsidRDefault="00E47F7F" w:rsidP="00E47F7F">
      <w:pPr>
        <w:pStyle w:val="Heading1separatationline"/>
      </w:pPr>
    </w:p>
    <w:p w14:paraId="3FA1E430" w14:textId="7AA547D8" w:rsidR="00EF2053" w:rsidRDefault="00811E9D" w:rsidP="000D2D90">
      <w:pPr>
        <w:pStyle w:val="BodyText"/>
        <w:rPr>
          <w:lang w:val="en-AU"/>
        </w:rPr>
      </w:pPr>
      <w:bookmarkStart w:id="43" w:name="_Hlk207363752"/>
      <w:ins w:id="44" w:author="Abercrombie, Kerrie" w:date="2025-09-10T20:16:00Z" w16du:dateUtc="2025-09-10T10:16:00Z">
        <w:r>
          <w:rPr>
            <w:lang w:val="en-AU"/>
          </w:rPr>
          <w:t>Revalidation tra</w:t>
        </w:r>
      </w:ins>
      <w:ins w:id="45" w:author="Abercrombie, Kerrie" w:date="2025-09-10T20:17:00Z" w16du:dateUtc="2025-09-10T10:17:00Z">
        <w:r>
          <w:rPr>
            <w:lang w:val="en-AU"/>
          </w:rPr>
          <w:t>ining should</w:t>
        </w:r>
      </w:ins>
      <w:ins w:id="46" w:author="Abercrombie, Kerrie" w:date="2025-08-29T10:55:00Z" w16du:dateUtc="2025-08-29T00:55:00Z">
        <w:r w:rsidR="000D2D90" w:rsidRPr="000D2D90">
          <w:rPr>
            <w:lang w:val="en-AU"/>
          </w:rPr>
          <w:t xml:space="preserve"> </w:t>
        </w:r>
      </w:ins>
      <w:r w:rsidR="00EF2053">
        <w:rPr>
          <w:lang w:val="en-AU"/>
        </w:rPr>
        <w:t>be based on</w:t>
      </w:r>
      <w:ins w:id="47" w:author="Abercrombie, Kerrie" w:date="2025-09-10T20:17:00Z" w16du:dateUtc="2025-09-10T10:17:00Z">
        <w:r>
          <w:rPr>
            <w:lang w:val="en-AU"/>
          </w:rPr>
          <w:t xml:space="preserve"> </w:t>
        </w:r>
        <w:r w:rsidRPr="000D2D90">
          <w:rPr>
            <w:lang w:val="en-AU"/>
          </w:rPr>
          <w:t>the specific duties carried out by VTS personnel. It should</w:t>
        </w:r>
      </w:ins>
      <w:ins w:id="48" w:author="Abercrombie, Kerrie" w:date="2025-08-29T10:55:00Z" w16du:dateUtc="2025-08-29T00:55:00Z">
        <w:r w:rsidR="000D2D90" w:rsidRPr="000D2D90">
          <w:rPr>
            <w:lang w:val="en-AU"/>
          </w:rPr>
          <w:t xml:space="preserve"> </w:t>
        </w:r>
      </w:ins>
      <w:r w:rsidR="00EF2053">
        <w:rPr>
          <w:lang w:val="en-AU"/>
        </w:rPr>
        <w:t xml:space="preserve">also </w:t>
      </w:r>
      <w:r w:rsidR="00EF2053">
        <w:rPr>
          <w:lang w:eastAsia="de-DE"/>
        </w:rPr>
        <w:t>reflect the learning objectives and elements presented in the respective</w:t>
      </w:r>
      <w:ins w:id="49" w:author="Abercrombie, Kerrie" w:date="2025-09-10T20:16:00Z" w16du:dateUtc="2025-09-10T10:16:00Z">
        <w:r>
          <w:rPr>
            <w:lang w:eastAsia="de-DE"/>
          </w:rPr>
          <w:t xml:space="preserve"> </w:t>
        </w:r>
        <w:r w:rsidRPr="000D2D90">
          <w:rPr>
            <w:lang w:val="en-AU"/>
          </w:rPr>
          <w:t>IALA model courses and aligned with the level of competence required for each role</w:t>
        </w:r>
      </w:ins>
      <w:del w:id="50" w:author="Abercrombie, Kerrie" w:date="2025-09-10T20:16:00Z" w16du:dateUtc="2025-09-10T10:16:00Z">
        <w:r w:rsidR="00EF2053" w:rsidDel="00811E9D">
          <w:rPr>
            <w:lang w:eastAsia="de-DE"/>
          </w:rPr>
          <w:delText xml:space="preserve"> </w:delText>
        </w:r>
      </w:del>
      <w:ins w:id="51" w:author="Abercrombie, Kerrie" w:date="2025-08-29T10:55:00Z" w16du:dateUtc="2025-08-29T00:55:00Z">
        <w:r w:rsidR="000D2D90" w:rsidRPr="000D2D90">
          <w:rPr>
            <w:lang w:val="en-AU"/>
          </w:rPr>
          <w:t>.</w:t>
        </w:r>
      </w:ins>
    </w:p>
    <w:bookmarkEnd w:id="43"/>
    <w:p w14:paraId="00857A17" w14:textId="77777777" w:rsidR="00811E9D" w:rsidRPr="000D2D90" w:rsidRDefault="00811E9D" w:rsidP="00811E9D">
      <w:pPr>
        <w:pStyle w:val="BodyText"/>
        <w:rPr>
          <w:ins w:id="52" w:author="Abercrombie, Kerrie" w:date="2025-09-10T20:16:00Z" w16du:dateUtc="2025-09-10T10:16:00Z"/>
          <w:lang w:val="en-AU"/>
        </w:rPr>
      </w:pPr>
      <w:ins w:id="53" w:author="Abercrombie, Kerrie" w:date="2025-09-10T20:16:00Z" w16du:dateUtc="2025-09-10T10:16:00Z">
        <w:r w:rsidRPr="000D2D90">
          <w:rPr>
            <w:lang w:val="en-AU"/>
          </w:rPr>
          <w:t>The curriculum should be informed by a training needs analysis and designed to ensure VTS personnel maintain professional currency and reinforce previous training. Training activities</w:t>
        </w:r>
        <w:r>
          <w:rPr>
            <w:lang w:val="en-AU"/>
          </w:rPr>
          <w:t>,</w:t>
        </w:r>
        <w:r w:rsidRPr="000D2D90">
          <w:rPr>
            <w:lang w:val="en-AU"/>
          </w:rPr>
          <w:t xml:space="preserve"> simulation exercises, and </w:t>
        </w:r>
        <w:r w:rsidRPr="000D2D90">
          <w:rPr>
            <w:lang w:val="en-AU"/>
          </w:rPr>
          <w:lastRenderedPageBreak/>
          <w:t xml:space="preserve">assessments, should reflect the role of the VTS Operator and represent events or incidents that may </w:t>
        </w:r>
        <w:r>
          <w:rPr>
            <w:lang w:val="en-AU"/>
          </w:rPr>
          <w:t>be experienced at a VTS</w:t>
        </w:r>
        <w:r w:rsidRPr="000D2D90">
          <w:rPr>
            <w:lang w:val="en-AU"/>
          </w:rPr>
          <w:t>.</w:t>
        </w:r>
      </w:ins>
    </w:p>
    <w:p w14:paraId="1BA9694C" w14:textId="77777777" w:rsidR="00811E9D" w:rsidRDefault="00811E9D" w:rsidP="00811E9D">
      <w:pPr>
        <w:pStyle w:val="BodyText"/>
        <w:rPr>
          <w:ins w:id="54" w:author="Abercrombie, Kerrie" w:date="2025-09-10T20:16:00Z" w16du:dateUtc="2025-09-10T10:16:00Z"/>
        </w:rPr>
      </w:pPr>
      <w:ins w:id="55" w:author="Abercrombie, Kerrie" w:date="2025-09-10T20:16:00Z" w16du:dateUtc="2025-09-10T10:16:00Z">
        <w:r w:rsidRPr="000D2D90">
          <w:rPr>
            <w:lang w:val="en-AU"/>
          </w:rPr>
          <w:t>Part B of this model course provides a framework to support the development of revalidation training using the IALA model courses.</w:t>
        </w:r>
      </w:ins>
    </w:p>
    <w:p w14:paraId="4D395124" w14:textId="77777777" w:rsidR="00811E9D" w:rsidRPr="00E0351A" w:rsidRDefault="00811E9D" w:rsidP="00811E9D">
      <w:pPr>
        <w:pStyle w:val="Heading2"/>
        <w:rPr>
          <w:ins w:id="56" w:author="Abercrombie, Kerrie" w:date="2025-09-10T20:16:00Z" w16du:dateUtc="2025-09-10T10:16:00Z"/>
          <w:lang w:val="en-AU"/>
        </w:rPr>
      </w:pPr>
      <w:ins w:id="57" w:author="Abercrombie, Kerrie" w:date="2025-09-10T20:16:00Z" w16du:dateUtc="2025-09-10T10:16:00Z">
        <w:r w:rsidRPr="00E0351A">
          <w:rPr>
            <w:lang w:val="en-AU"/>
          </w:rPr>
          <w:t>Generic Qualifications (</w:t>
        </w:r>
        <w:r>
          <w:rPr>
            <w:lang w:val="en-AU"/>
          </w:rPr>
          <w:t>e.</w:t>
        </w:r>
        <w:r w:rsidRPr="00E0351A">
          <w:rPr>
            <w:lang w:val="en-AU"/>
          </w:rPr>
          <w:t>g. IALA Model Course C0103-1 – VTS Operator Training)</w:t>
        </w:r>
      </w:ins>
    </w:p>
    <w:p w14:paraId="2AEAB0D4" w14:textId="77777777" w:rsidR="00811E9D" w:rsidRDefault="00811E9D" w:rsidP="00811E9D">
      <w:pPr>
        <w:pStyle w:val="BodyText"/>
        <w:rPr>
          <w:ins w:id="58" w:author="Abercrombie, Kerrie" w:date="2025-09-10T20:16:00Z" w16du:dateUtc="2025-09-10T10:16:00Z"/>
        </w:rPr>
      </w:pPr>
      <w:ins w:id="59" w:author="Abercrombie, Kerrie" w:date="2025-09-10T20:16:00Z" w16du:dateUtc="2025-09-10T10:16:00Z">
        <w:r w:rsidRPr="00E0351A">
          <w:t xml:space="preserve">Revalidation training for </w:t>
        </w:r>
        <w:r>
          <w:t>VTS o</w:t>
        </w:r>
        <w:r w:rsidRPr="00E0351A">
          <w:t xml:space="preserve">perators should be structured around the original content of C0103-1 and aligned with the duties carried out by VTS Personnel. </w:t>
        </w:r>
        <w:r>
          <w:t xml:space="preserve">Refer to Part B for further guidance. </w:t>
        </w:r>
      </w:ins>
    </w:p>
    <w:p w14:paraId="088E6F9D" w14:textId="77777777" w:rsidR="00811E9D" w:rsidRDefault="00811E9D" w:rsidP="00811E9D">
      <w:pPr>
        <w:pStyle w:val="BodyText"/>
        <w:rPr>
          <w:ins w:id="60" w:author="Abercrombie, Kerrie" w:date="2025-09-10T20:16:00Z" w16du:dateUtc="2025-09-10T10:16:00Z"/>
        </w:rPr>
      </w:pPr>
      <w:ins w:id="61" w:author="Abercrombie, Kerrie" w:date="2025-09-10T20:16:00Z" w16du:dateUtc="2025-09-10T10:16:00Z">
        <w:r w:rsidRPr="00E0351A">
          <w:t>Practical exercises, simulations, and assessments should reflect the duties and scenarios commonly encountered by</w:t>
        </w:r>
        <w:r>
          <w:t xml:space="preserve"> VTS personnel</w:t>
        </w:r>
        <w:r w:rsidRPr="00E0351A">
          <w:t>.</w:t>
        </w:r>
      </w:ins>
    </w:p>
    <w:p w14:paraId="5B5C8F28" w14:textId="77777777" w:rsidR="00811E9D" w:rsidRPr="00E0351A" w:rsidRDefault="00811E9D" w:rsidP="00811E9D">
      <w:pPr>
        <w:pStyle w:val="Heading2"/>
        <w:rPr>
          <w:ins w:id="62" w:author="Abercrombie, Kerrie" w:date="2025-09-10T20:16:00Z" w16du:dateUtc="2025-09-10T10:16:00Z"/>
          <w:lang w:val="en-AU"/>
        </w:rPr>
      </w:pPr>
      <w:ins w:id="63" w:author="Abercrombie, Kerrie" w:date="2025-09-10T20:16:00Z" w16du:dateUtc="2025-09-10T10:16:00Z">
        <w:r w:rsidRPr="00E0351A">
          <w:rPr>
            <w:lang w:val="en-AU"/>
          </w:rPr>
          <w:t>On-the-Job Training (OJT) Qualifications (e.g., IALA Model Course C0103-3 – VTS On-the-Job Training)</w:t>
        </w:r>
      </w:ins>
    </w:p>
    <w:p w14:paraId="08ECE96C" w14:textId="77777777" w:rsidR="00811E9D" w:rsidRPr="003C45DD" w:rsidRDefault="00811E9D" w:rsidP="00811E9D">
      <w:pPr>
        <w:pStyle w:val="BodyText"/>
        <w:rPr>
          <w:ins w:id="64" w:author="Abercrombie, Kerrie" w:date="2025-09-10T20:16:00Z" w16du:dateUtc="2025-09-10T10:16:00Z"/>
          <w:lang w:val="en-AU"/>
        </w:rPr>
      </w:pPr>
      <w:ins w:id="65" w:author="Abercrombie, Kerrie" w:date="2025-09-10T20:16:00Z" w16du:dateUtc="2025-09-10T10:16:00Z">
        <w:r w:rsidRPr="003C45DD">
          <w:rPr>
            <w:lang w:val="en-AU"/>
          </w:rPr>
          <w:t xml:space="preserve">On-the-job revalidation training for VTS personnel at a specific VTS centre </w:t>
        </w:r>
        <w:r>
          <w:rPr>
            <w:lang w:val="en-AU"/>
          </w:rPr>
          <w:t>may</w:t>
        </w:r>
        <w:r w:rsidRPr="003C45DD">
          <w:rPr>
            <w:lang w:val="en-AU"/>
          </w:rPr>
          <w:t xml:space="preserve"> vary significantly depending on local operational requirements and conditions. As such, specific guidance in Part B has not been developed.</w:t>
        </w:r>
      </w:ins>
    </w:p>
    <w:p w14:paraId="03C37954" w14:textId="77777777" w:rsidR="00811E9D" w:rsidRPr="003C45DD" w:rsidRDefault="00811E9D" w:rsidP="00811E9D">
      <w:pPr>
        <w:pStyle w:val="BodyText"/>
        <w:rPr>
          <w:ins w:id="66" w:author="Abercrombie, Kerrie" w:date="2025-09-10T20:16:00Z" w16du:dateUtc="2025-09-10T10:16:00Z"/>
          <w:lang w:val="en-AU"/>
        </w:rPr>
      </w:pPr>
      <w:ins w:id="67" w:author="Abercrombie, Kerrie" w:date="2025-09-10T20:16:00Z" w16du:dateUtc="2025-09-10T10:16:00Z">
        <w:r w:rsidRPr="00207EB9">
          <w:rPr>
            <w:lang w:val="en-AU"/>
          </w:rPr>
          <w:t>However, it is recognised that the ongoing revalidation of on-the-job skills may be achieved through periodic performance assessments and supplemented where necessary by targeted skills development and training such as adaptation or update training. This ensures that VTS personnel continue to maintain and develop the competencies required to perform their VTS duties proficiently.</w:t>
        </w:r>
      </w:ins>
    </w:p>
    <w:p w14:paraId="7D123B9E" w14:textId="77777777" w:rsidR="00811E9D" w:rsidRPr="00E0351A" w:rsidRDefault="00811E9D" w:rsidP="00811E9D">
      <w:pPr>
        <w:pStyle w:val="Heading2"/>
        <w:rPr>
          <w:ins w:id="68" w:author="Abercrombie, Kerrie" w:date="2025-09-10T20:16:00Z" w16du:dateUtc="2025-09-10T10:16:00Z"/>
          <w:lang w:val="en-AU"/>
        </w:rPr>
      </w:pPr>
      <w:ins w:id="69" w:author="Abercrombie, Kerrie" w:date="2025-09-10T20:16:00Z" w16du:dateUtc="2025-09-10T10:16:00Z">
        <w:r w:rsidRPr="00E0351A">
          <w:rPr>
            <w:lang w:val="en-AU"/>
          </w:rPr>
          <w:t>Additional Qualifications</w:t>
        </w:r>
        <w:r>
          <w:rPr>
            <w:lang w:val="en-AU"/>
          </w:rPr>
          <w:t xml:space="preserve"> </w:t>
        </w:r>
        <w:r w:rsidRPr="00E0351A">
          <w:rPr>
            <w:lang w:val="en-AU"/>
          </w:rPr>
          <w:t xml:space="preserve">(e.g., IALA Model Course C0103-2 – VTS Supervisor, and </w:t>
        </w:r>
        <w:r>
          <w:rPr>
            <w:lang w:val="en-AU"/>
          </w:rPr>
          <w:t xml:space="preserve">IALA Model Course </w:t>
        </w:r>
        <w:r w:rsidRPr="00E0351A">
          <w:rPr>
            <w:lang w:val="en-AU"/>
          </w:rPr>
          <w:t>C0103-4 – OJT Instructor)</w:t>
        </w:r>
      </w:ins>
    </w:p>
    <w:p w14:paraId="3F860DC4" w14:textId="77777777" w:rsidR="00811E9D" w:rsidRDefault="00811E9D" w:rsidP="00811E9D">
      <w:pPr>
        <w:pStyle w:val="BodyText"/>
        <w:rPr>
          <w:ins w:id="70" w:author="Abercrombie, Kerrie" w:date="2025-09-10T20:16:00Z" w16du:dateUtc="2025-09-10T10:16:00Z"/>
        </w:rPr>
      </w:pPr>
      <w:ins w:id="71" w:author="Abercrombie, Kerrie" w:date="2025-09-10T20:16:00Z" w16du:dateUtc="2025-09-10T10:16:00Z">
        <w:r>
          <w:t>VTS personnel holding additional qualifications, such as VTS Supervisor or OJT Instructor, are expected to maintain the competencies required for those roles. While the original model courses (C0103-2 and C0103-4) provide a basis for initial training,</w:t>
        </w:r>
        <w:r w:rsidRPr="00D231CF">
          <w:t xml:space="preserve"> revalidation </w:t>
        </w:r>
        <w:r>
          <w:t>may</w:t>
        </w:r>
        <w:r w:rsidRPr="00D231CF">
          <w:t xml:space="preserve"> be </w:t>
        </w:r>
        <w:r>
          <w:t>approached more</w:t>
        </w:r>
        <w:r w:rsidRPr="00D231CF">
          <w:t xml:space="preserve"> flexibly. </w:t>
        </w:r>
      </w:ins>
    </w:p>
    <w:p w14:paraId="14CAEB4D" w14:textId="77777777" w:rsidR="00811E9D" w:rsidRDefault="00811E9D" w:rsidP="00811E9D">
      <w:pPr>
        <w:pStyle w:val="BodyText"/>
        <w:rPr>
          <w:ins w:id="72" w:author="Abercrombie, Kerrie" w:date="2025-09-10T20:16:00Z" w16du:dateUtc="2025-09-10T10:16:00Z"/>
        </w:rPr>
      </w:pPr>
      <w:ins w:id="73" w:author="Abercrombie, Kerrie" w:date="2025-09-10T20:16:00Z" w16du:dateUtc="2025-09-10T10:16:00Z">
        <w:r w:rsidRPr="000D2D90">
          <w:t>Competent Authorities may determine the most appropriate means of revalidation</w:t>
        </w:r>
        <w:r>
          <w:t xml:space="preserve"> which could i</w:t>
        </w:r>
        <w:r w:rsidRPr="000D2D90">
          <w:t>nclude</w:t>
        </w:r>
        <w:r>
          <w:t xml:space="preserve"> attending </w:t>
        </w:r>
        <w:r w:rsidRPr="000D2D90">
          <w:t>a structured revalidation course aligned with the original model course (e.g. C0103-2 for Supervisors, C0103-4 for Instructors)</w:t>
        </w:r>
        <w:r>
          <w:t xml:space="preserve">. Refer to Part B for further guidance. </w:t>
        </w:r>
      </w:ins>
    </w:p>
    <w:p w14:paraId="47B1AD4F" w14:textId="77777777" w:rsidR="00811E9D" w:rsidRPr="000D2D90" w:rsidRDefault="00811E9D" w:rsidP="00811E9D">
      <w:pPr>
        <w:pStyle w:val="BodyText"/>
        <w:rPr>
          <w:ins w:id="74" w:author="Abercrombie, Kerrie" w:date="2025-09-10T20:16:00Z" w16du:dateUtc="2025-09-10T10:16:00Z"/>
        </w:rPr>
      </w:pPr>
      <w:ins w:id="75" w:author="Abercrombie, Kerrie" w:date="2025-09-10T20:16:00Z" w16du:dateUtc="2025-09-10T10:16:00Z">
        <w:r>
          <w:t xml:space="preserve">Alternatively, continued competence may also be demonstrated through other methods aligned with </w:t>
        </w:r>
        <w:r w:rsidRPr="000D2D90">
          <w:rPr>
            <w:lang w:val="en-AU"/>
          </w:rPr>
          <w:t xml:space="preserve">role-specific </w:t>
        </w:r>
        <w:r>
          <w:rPr>
            <w:lang w:val="en-AU"/>
          </w:rPr>
          <w:t>responsibilities such as:</w:t>
        </w:r>
      </w:ins>
    </w:p>
    <w:p w14:paraId="06527C5B" w14:textId="77777777" w:rsidR="00811E9D" w:rsidRDefault="00811E9D" w:rsidP="00811E9D">
      <w:pPr>
        <w:pStyle w:val="Bullet1"/>
        <w:rPr>
          <w:ins w:id="76" w:author="Abercrombie, Kerrie" w:date="2025-09-10T20:16:00Z" w16du:dateUtc="2025-09-10T10:16:00Z"/>
        </w:rPr>
      </w:pPr>
      <w:ins w:id="77" w:author="Abercrombie, Kerrie" w:date="2025-09-10T20:16:00Z" w16du:dateUtc="2025-09-10T10:16:00Z">
        <w:r w:rsidRPr="000D2D90">
          <w:t xml:space="preserve">Demonstrating competence through </w:t>
        </w:r>
        <w:r>
          <w:t>active</w:t>
        </w:r>
        <w:r w:rsidRPr="000D2D90">
          <w:t xml:space="preserve"> supervisory </w:t>
        </w:r>
        <w:r>
          <w:t xml:space="preserve">duties </w:t>
        </w:r>
        <w:r w:rsidRPr="000D2D90">
          <w:t xml:space="preserve">or instructional </w:t>
        </w:r>
        <w:r>
          <w:t>activities.</w:t>
        </w:r>
      </w:ins>
    </w:p>
    <w:p w14:paraId="25795B91" w14:textId="77777777" w:rsidR="00811E9D" w:rsidRDefault="00811E9D" w:rsidP="00811E9D">
      <w:pPr>
        <w:pStyle w:val="Bullet1"/>
        <w:rPr>
          <w:ins w:id="78" w:author="Abercrombie, Kerrie" w:date="2025-09-10T20:16:00Z" w16du:dateUtc="2025-09-10T10:16:00Z"/>
        </w:rPr>
      </w:pPr>
      <w:ins w:id="79" w:author="Abercrombie, Kerrie" w:date="2025-09-10T20:16:00Z" w16du:dateUtc="2025-09-10T10:16:00Z">
        <w:r>
          <w:t xml:space="preserve">Participation in relevant professional development activities (e.g. leadership, </w:t>
        </w:r>
        <w:r w:rsidRPr="00D231CF">
          <w:rPr>
            <w:lang w:val="en-AU"/>
          </w:rPr>
          <w:t xml:space="preserve">crisis management, </w:t>
        </w:r>
        <w:r>
          <w:t>decision-making, coaching, or instructional design), or</w:t>
        </w:r>
      </w:ins>
    </w:p>
    <w:p w14:paraId="3BBA9F78" w14:textId="77777777" w:rsidR="00811E9D" w:rsidRDefault="00811E9D" w:rsidP="00811E9D">
      <w:pPr>
        <w:pStyle w:val="Bullet1"/>
        <w:rPr>
          <w:ins w:id="80" w:author="Abercrombie, Kerrie" w:date="2025-09-10T20:16:00Z" w16du:dateUtc="2025-09-10T10:16:00Z"/>
        </w:rPr>
      </w:pPr>
      <w:ins w:id="81" w:author="Abercrombie, Kerrie" w:date="2025-09-10T20:16:00Z" w16du:dateUtc="2025-09-10T10:16:00Z">
        <w:r w:rsidRPr="000D2D90">
          <w:t>Other approved methods that ensure continued competence in leadership, mentoring, and assessmen</w:t>
        </w:r>
        <w:r>
          <w:t>t</w:t>
        </w:r>
        <w:r w:rsidRPr="00D231CF">
          <w:t>.</w:t>
        </w:r>
      </w:ins>
    </w:p>
    <w:p w14:paraId="0B89FB3C" w14:textId="77777777" w:rsidR="00811E9D" w:rsidRDefault="00811E9D" w:rsidP="000D2D90">
      <w:pPr>
        <w:pStyle w:val="BodyText"/>
        <w:rPr>
          <w:ins w:id="82" w:author="Abercrombie, Kerrie" w:date="2025-09-10T20:16:00Z" w16du:dateUtc="2025-09-10T10:16:00Z"/>
          <w:lang w:val="en-AU"/>
        </w:rPr>
      </w:pPr>
    </w:p>
    <w:p w14:paraId="2010D7CA" w14:textId="3B4C79BF" w:rsidR="00191968" w:rsidDel="00811E9D" w:rsidRDefault="00811E9D" w:rsidP="00D86EB1">
      <w:pPr>
        <w:pStyle w:val="Bullet1"/>
        <w:rPr>
          <w:del w:id="83" w:author="Abercrombie, Kerrie" w:date="2025-09-10T20:18:00Z" w16du:dateUtc="2025-09-10T10:18:00Z"/>
        </w:rPr>
      </w:pPr>
      <w:del w:id="84" w:author="Abercrombie, Kerrie" w:date="2025-09-10T20:18:00Z" w16du:dateUtc="2025-09-10T10:18:00Z">
        <w:r w:rsidDel="00811E9D">
          <w:delText xml:space="preserve"> </w:delText>
        </w:r>
        <w:r w:rsidR="00936B09" w:rsidDel="00811E9D">
          <w:delText>Revalidation</w:delText>
        </w:r>
        <w:r w:rsidR="00155AAE" w:rsidDel="00811E9D">
          <w:delText xml:space="preserve"> training should be developed based on the</w:delText>
        </w:r>
        <w:r w:rsidR="00936B09" w:rsidDel="00811E9D">
          <w:delText xml:space="preserve"> duties carried out by VTS Personnel.  </w:delText>
        </w:r>
        <w:r w:rsidR="00E038B9" w:rsidDel="00811E9D">
          <w:delText>This</w:delText>
        </w:r>
        <w:r w:rsidR="00936B09" w:rsidDel="00811E9D">
          <w:delText xml:space="preserve"> document focuses on revalidation training for VTS Operator qualifications and is based on IALA Model Course C0103-1.  </w:delText>
        </w:r>
      </w:del>
    </w:p>
    <w:p w14:paraId="0CB93E74" w14:textId="6C932D11" w:rsidR="001C3380" w:rsidDel="00811E9D" w:rsidRDefault="00936B09" w:rsidP="00D86EB1">
      <w:pPr>
        <w:pStyle w:val="Bullet1"/>
        <w:rPr>
          <w:del w:id="85" w:author="Abercrombie, Kerrie" w:date="2025-09-10T20:18:00Z" w16du:dateUtc="2025-09-10T10:18:00Z"/>
        </w:rPr>
      </w:pPr>
      <w:del w:id="86" w:author="Abercrombie, Kerrie" w:date="2025-09-10T20:18:00Z" w16du:dateUtc="2025-09-10T10:18:00Z">
        <w:r w:rsidDel="00811E9D">
          <w:delText>Revalidation training for other VTS duties should be developed in a similar manner to this model course, reflecting the respective model course</w:delText>
        </w:r>
        <w:r w:rsidR="009C295C" w:rsidDel="00811E9D">
          <w:delText>.</w:delText>
        </w:r>
        <w:r w:rsidDel="00811E9D">
          <w:delText xml:space="preserve"> </w:delText>
        </w:r>
        <w:r w:rsidR="009C295C" w:rsidDel="00811E9D">
          <w:delText>R</w:delText>
        </w:r>
        <w:r w:rsidDel="00811E9D">
          <w:delText>evalidation of VTS Supervisor qualification should be based on C0103-2 and VTS OJT Instructor qualification should be based on C0103-4.</w:delText>
        </w:r>
      </w:del>
    </w:p>
    <w:p w14:paraId="124A0042" w14:textId="767AE32C" w:rsidR="00040A25" w:rsidDel="00811E9D" w:rsidRDefault="00072243" w:rsidP="00D86EB1">
      <w:pPr>
        <w:pStyle w:val="Bullet1"/>
        <w:rPr>
          <w:del w:id="87" w:author="Abercrombie, Kerrie" w:date="2025-09-10T20:18:00Z" w16du:dateUtc="2025-09-10T10:18:00Z"/>
        </w:rPr>
      </w:pPr>
      <w:del w:id="88" w:author="Abercrombie, Kerrie" w:date="2025-09-10T20:18:00Z" w16du:dateUtc="2025-09-10T10:18:00Z">
        <w:r w:rsidDel="00811E9D">
          <w:delText>Revalidation training for</w:delText>
        </w:r>
        <w:r w:rsidR="00DE62DF" w:rsidDel="00811E9D">
          <w:delText xml:space="preserve"> VTS </w:delText>
        </w:r>
        <w:r w:rsidR="00E038B9" w:rsidDel="00811E9D">
          <w:delText>p</w:delText>
        </w:r>
        <w:r w:rsidR="00DE62DF" w:rsidDel="00811E9D">
          <w:delText>ersonnel at a specific VTS centre</w:delText>
        </w:r>
        <w:r w:rsidR="009C2BD4" w:rsidDel="00811E9D">
          <w:delText xml:space="preserve"> </w:delText>
        </w:r>
        <w:r w:rsidR="0043320B" w:rsidDel="00811E9D">
          <w:delText xml:space="preserve">should be </w:delText>
        </w:r>
        <w:r w:rsidR="004E6CC2" w:rsidDel="00811E9D">
          <w:delText xml:space="preserve">based on C0103-3 and carried </w:delText>
        </w:r>
        <w:r w:rsidR="00700613" w:rsidDel="00811E9D">
          <w:delText xml:space="preserve">by the VTS </w:delText>
        </w:r>
        <w:r w:rsidR="00F5352B" w:rsidDel="00811E9D">
          <w:delText>p</w:delText>
        </w:r>
        <w:r w:rsidR="00700613" w:rsidDel="00811E9D">
          <w:delText xml:space="preserve">rovider. </w:delText>
        </w:r>
      </w:del>
    </w:p>
    <w:p w14:paraId="277634FC" w14:textId="0549F378" w:rsidR="00155AAE" w:rsidDel="00811E9D" w:rsidRDefault="00936B09" w:rsidP="00D86EB1">
      <w:pPr>
        <w:pStyle w:val="Bullet1"/>
        <w:rPr>
          <w:del w:id="89" w:author="Abercrombie, Kerrie" w:date="2025-09-10T20:18:00Z" w16du:dateUtc="2025-09-10T10:18:00Z"/>
        </w:rPr>
      </w:pPr>
      <w:del w:id="90" w:author="Abercrombie, Kerrie" w:date="2025-09-10T20:18:00Z" w16du:dateUtc="2025-09-10T10:18:00Z">
        <w:r w:rsidDel="00811E9D">
          <w:delText xml:space="preserve">To reflect specific requirements, a </w:delText>
        </w:r>
        <w:r w:rsidR="00155AAE" w:rsidDel="00811E9D">
          <w:delText>training needs analysis</w:delText>
        </w:r>
        <w:r w:rsidDel="00811E9D">
          <w:delText xml:space="preserve"> may be carried out prior to providing the training. </w:delText>
        </w:r>
        <w:r w:rsidR="00155AAE" w:rsidDel="00811E9D">
          <w:delText xml:space="preserve"> The competence level</w:delText>
        </w:r>
        <w:r w:rsidDel="00811E9D">
          <w:delText>s achieved in revalidation training</w:delText>
        </w:r>
        <w:r w:rsidR="00155AAE" w:rsidDel="00811E9D">
          <w:delText xml:space="preserve"> should reflect the level identified for that element in </w:delText>
        </w:r>
        <w:r w:rsidDel="00811E9D">
          <w:delText>the appropriate IALA model course</w:delText>
        </w:r>
        <w:r w:rsidR="00155AAE" w:rsidDel="00811E9D">
          <w:delText xml:space="preserve">.  </w:delText>
        </w:r>
      </w:del>
    </w:p>
    <w:p w14:paraId="30922D7A" w14:textId="67644BE1" w:rsidR="00155AAE" w:rsidDel="00811E9D" w:rsidRDefault="00155AAE" w:rsidP="00D86EB1">
      <w:pPr>
        <w:pStyle w:val="Bullet1"/>
        <w:rPr>
          <w:del w:id="91" w:author="Abercrombie, Kerrie" w:date="2025-09-10T20:18:00Z" w16du:dateUtc="2025-09-10T10:18:00Z"/>
        </w:rPr>
      </w:pPr>
      <w:del w:id="92" w:author="Abercrombie, Kerrie" w:date="2025-09-10T20:18:00Z" w16du:dateUtc="2025-09-10T10:18:00Z">
        <w:r w:rsidRPr="00D1142F" w:rsidDel="00811E9D">
          <w:lastRenderedPageBreak/>
          <w:delText>Part B</w:delText>
        </w:r>
        <w:r w:rsidDel="00811E9D">
          <w:delText xml:space="preserve"> provides a framework to assist with the development of a course curriculum for </w:delText>
        </w:r>
        <w:r w:rsidR="00E3180A" w:rsidDel="00811E9D">
          <w:delText>revalidation</w:delText>
        </w:r>
        <w:r w:rsidDel="00811E9D">
          <w:delText xml:space="preserve"> training based on the VTS model courses to ensure VTS operators </w:delText>
        </w:r>
        <w:r w:rsidRPr="00086770" w:rsidDel="00811E9D">
          <w:delText>maintain</w:delText>
        </w:r>
        <w:r w:rsidDel="00811E9D">
          <w:delText xml:space="preserve"> their</w:delText>
        </w:r>
        <w:r w:rsidRPr="00086770" w:rsidDel="00811E9D">
          <w:delText xml:space="preserve"> professional currency</w:delText>
        </w:r>
        <w:r w:rsidDel="00811E9D">
          <w:delText xml:space="preserve"> and</w:delText>
        </w:r>
        <w:r w:rsidRPr="00086770" w:rsidDel="00811E9D">
          <w:delText xml:space="preserve"> </w:delText>
        </w:r>
        <w:r w:rsidDel="00811E9D">
          <w:delText xml:space="preserve">that </w:delText>
        </w:r>
        <w:r w:rsidRPr="00086770" w:rsidDel="00811E9D">
          <w:delText>previous training</w:delText>
        </w:r>
        <w:r w:rsidRPr="006851CD" w:rsidDel="00811E9D">
          <w:delText xml:space="preserve"> </w:delText>
        </w:r>
        <w:r w:rsidDel="00811E9D">
          <w:delText xml:space="preserve">is </w:delText>
        </w:r>
        <w:r w:rsidRPr="00086770" w:rsidDel="00811E9D">
          <w:delText>reinforc</w:delText>
        </w:r>
        <w:r w:rsidDel="00811E9D">
          <w:delText xml:space="preserve">ed. </w:delText>
        </w:r>
      </w:del>
    </w:p>
    <w:p w14:paraId="7D599612" w14:textId="0DBFE7A9" w:rsidR="004920B0" w:rsidDel="000D2D90" w:rsidRDefault="00155AAE" w:rsidP="00D231CF">
      <w:pPr>
        <w:pStyle w:val="BodyText"/>
        <w:rPr>
          <w:del w:id="93" w:author="Abercrombie, Kerrie" w:date="2025-08-29T10:55:00Z" w16du:dateUtc="2025-08-29T00:55:00Z"/>
          <w:moveTo w:id="94" w:author="Abercrombie, Kerrie" w:date="2025-08-29T10:27:00Z" w16du:dateUtc="2025-08-29T00:27:00Z"/>
        </w:rPr>
      </w:pPr>
      <w:moveFromRangeStart w:id="95" w:author="Abercrombie, Kerrie" w:date="2025-08-29T10:27:00Z" w:name="move207355675"/>
      <w:moveFrom w:id="96" w:author="Abercrombie, Kerrie" w:date="2025-08-29T10:27:00Z" w16du:dateUtc="2025-08-29T00:27:00Z">
        <w:del w:id="97" w:author="Abercrombie, Kerrie" w:date="2025-08-29T10:42:00Z" w16du:dateUtc="2025-08-29T00:42:00Z">
          <w:r w:rsidDel="000D2D90">
            <w:delText xml:space="preserve">Training activities, scenarios, simulated exercises, and assessments undertaken during the course are intended to represent the role of the VTS Operator and reflect events or incidents that may be experienced at a VTS. </w:delText>
          </w:r>
        </w:del>
      </w:moveFrom>
      <w:moveFromRangeEnd w:id="95"/>
      <w:moveToRangeStart w:id="98" w:author="Abercrombie, Kerrie" w:date="2025-08-29T10:27:00Z" w:name="move207355675"/>
      <w:moveTo w:id="99" w:author="Abercrombie, Kerrie" w:date="2025-08-29T10:27:00Z" w16du:dateUtc="2025-08-29T00:27:00Z">
        <w:del w:id="100" w:author="Abercrombie, Kerrie" w:date="2025-08-29T10:39:00Z" w16du:dateUtc="2025-08-29T00:39:00Z">
          <w:r w:rsidR="00D231CF" w:rsidDel="004920B0">
            <w:delText xml:space="preserve">Training activities, scenarios, simulated exercises, and assessments undertaken during the course are intended to represent the role of the VTS Operator and reflect events or incidents that may be experienced at a VTS. </w:delText>
          </w:r>
        </w:del>
      </w:moveTo>
    </w:p>
    <w:moveToRangeEnd w:id="98"/>
    <w:p w14:paraId="7E5D489B" w14:textId="58642BBE" w:rsidR="00D231CF" w:rsidDel="000D2D90" w:rsidRDefault="00D231CF" w:rsidP="00E0351A">
      <w:pPr>
        <w:pStyle w:val="BodyText"/>
        <w:rPr>
          <w:del w:id="101" w:author="Abercrombie, Kerrie" w:date="2025-08-29T10:55:00Z" w16du:dateUtc="2025-08-29T00:55:00Z"/>
        </w:rPr>
      </w:pPr>
    </w:p>
    <w:p w14:paraId="4471C9F1" w14:textId="77777777" w:rsidR="00D02443" w:rsidRPr="00086770" w:rsidRDefault="00346350" w:rsidP="00052968">
      <w:pPr>
        <w:pStyle w:val="Heading1"/>
      </w:pPr>
      <w:bookmarkStart w:id="102" w:name="_Toc83322330"/>
      <w:bookmarkStart w:id="103" w:name="_Toc83322393"/>
      <w:bookmarkStart w:id="104" w:name="_Toc189922002"/>
      <w:bookmarkStart w:id="105" w:name="_Toc40341889"/>
      <w:bookmarkStart w:id="106" w:name="_Toc62642254"/>
      <w:bookmarkStart w:id="107" w:name="_Toc81666353"/>
      <w:r w:rsidRPr="00086770">
        <w:t>Entry Requirements</w:t>
      </w:r>
      <w:bookmarkEnd w:id="102"/>
      <w:bookmarkEnd w:id="103"/>
      <w:bookmarkEnd w:id="104"/>
      <w:r w:rsidRPr="00086770">
        <w:t xml:space="preserve"> </w:t>
      </w:r>
    </w:p>
    <w:p w14:paraId="5C5CFCEA" w14:textId="77777777" w:rsidR="00346350" w:rsidRPr="00086770" w:rsidRDefault="00346350" w:rsidP="00346350">
      <w:pPr>
        <w:pStyle w:val="Heading1separatationline"/>
      </w:pPr>
    </w:p>
    <w:p w14:paraId="746EEEA1" w14:textId="5B095F7A" w:rsidR="00533455" w:rsidRDefault="0036188B" w:rsidP="00AB72EC">
      <w:pPr>
        <w:pStyle w:val="BodyText"/>
        <w:rPr>
          <w:rFonts w:ascii="Calibri" w:eastAsia="Times New Roman" w:hAnsi="Calibri" w:cs="Calibri"/>
          <w:color w:val="242424"/>
          <w:szCs w:val="22"/>
          <w:lang w:eastAsia="nl-BE"/>
        </w:rPr>
      </w:pPr>
      <w:del w:id="108" w:author="Abercrombie, Kerrie" w:date="2025-09-10T20:19:00Z" w16du:dateUtc="2025-09-10T10:19:00Z">
        <w:r w:rsidDel="00811E9D">
          <w:rPr>
            <w:rFonts w:ascii="Calibri" w:eastAsia="Times New Roman" w:hAnsi="Calibri" w:cs="Calibri"/>
            <w:color w:val="242424"/>
            <w:szCs w:val="22"/>
            <w:lang w:eastAsia="nl-BE"/>
          </w:rPr>
          <w:delText xml:space="preserve">The </w:delText>
        </w:r>
      </w:del>
      <w:r w:rsidR="00040A25">
        <w:rPr>
          <w:rFonts w:ascii="Calibri" w:eastAsia="Times New Roman" w:hAnsi="Calibri" w:cs="Calibri"/>
          <w:color w:val="242424"/>
          <w:szCs w:val="22"/>
          <w:lang w:eastAsia="nl-BE"/>
        </w:rPr>
        <w:t>Revalidation</w:t>
      </w:r>
      <w:ins w:id="109" w:author="Abercrombie, Kerrie" w:date="2025-09-10T20:19:00Z" w16du:dateUtc="2025-09-10T10:19:00Z">
        <w:r w:rsidR="00811E9D">
          <w:rPr>
            <w:rFonts w:ascii="Calibri" w:eastAsia="Times New Roman" w:hAnsi="Calibri" w:cs="Calibri"/>
            <w:color w:val="242424"/>
            <w:szCs w:val="22"/>
            <w:lang w:eastAsia="nl-BE"/>
          </w:rPr>
          <w:t xml:space="preserve"> </w:t>
        </w:r>
      </w:ins>
      <w:ins w:id="110" w:author="Abercrombie, Kerrie" w:date="2025-09-10T20:20:00Z" w16du:dateUtc="2025-09-10T10:20:00Z">
        <w:r w:rsidR="00811E9D">
          <w:rPr>
            <w:rFonts w:ascii="Calibri" w:eastAsia="Times New Roman" w:hAnsi="Calibri" w:cs="Calibri"/>
            <w:color w:val="242424"/>
            <w:szCs w:val="22"/>
            <w:lang w:eastAsia="nl-BE"/>
          </w:rPr>
          <w:t>training</w:t>
        </w:r>
      </w:ins>
      <w:del w:id="111" w:author="Abercrombie, Kerrie" w:date="2025-09-10T20:20:00Z" w16du:dateUtc="2025-09-10T10:20:00Z">
        <w:r w:rsidR="00040A25" w:rsidDel="00811E9D">
          <w:rPr>
            <w:rFonts w:ascii="Calibri" w:eastAsia="Times New Roman" w:hAnsi="Calibri" w:cs="Calibri"/>
            <w:color w:val="242424"/>
            <w:szCs w:val="22"/>
            <w:lang w:eastAsia="nl-BE"/>
          </w:rPr>
          <w:delText xml:space="preserve"> </w:delText>
        </w:r>
        <w:r w:rsidDel="00811E9D">
          <w:rPr>
            <w:rFonts w:ascii="Calibri" w:eastAsia="Times New Roman" w:hAnsi="Calibri" w:cs="Calibri"/>
            <w:color w:val="242424"/>
            <w:szCs w:val="22"/>
            <w:lang w:eastAsia="nl-BE"/>
          </w:rPr>
          <w:delText>Course</w:delText>
        </w:r>
      </w:del>
      <w:r>
        <w:rPr>
          <w:rFonts w:ascii="Calibri" w:eastAsia="Times New Roman" w:hAnsi="Calibri" w:cs="Calibri"/>
          <w:color w:val="242424"/>
          <w:szCs w:val="22"/>
          <w:lang w:eastAsia="nl-BE"/>
        </w:rPr>
        <w:t xml:space="preserve"> is provided to existing</w:t>
      </w:r>
      <w:r w:rsidR="00155AAE">
        <w:rPr>
          <w:rFonts w:ascii="Calibri" w:eastAsia="Times New Roman" w:hAnsi="Calibri" w:cs="Calibri"/>
          <w:color w:val="242424"/>
          <w:szCs w:val="22"/>
          <w:lang w:eastAsia="nl-BE"/>
        </w:rPr>
        <w:t xml:space="preserve"> qualified</w:t>
      </w:r>
      <w:r>
        <w:rPr>
          <w:rFonts w:ascii="Calibri" w:eastAsia="Times New Roman" w:hAnsi="Calibri" w:cs="Calibri"/>
          <w:color w:val="242424"/>
          <w:szCs w:val="22"/>
          <w:lang w:eastAsia="nl-BE"/>
        </w:rPr>
        <w:t xml:space="preserve"> VTS </w:t>
      </w:r>
      <w:r w:rsidR="00600220">
        <w:rPr>
          <w:rFonts w:ascii="Calibri" w:eastAsia="Times New Roman" w:hAnsi="Calibri" w:cs="Calibri"/>
          <w:color w:val="242424"/>
          <w:szCs w:val="22"/>
          <w:lang w:eastAsia="nl-BE"/>
        </w:rPr>
        <w:t xml:space="preserve">Personnel </w:t>
      </w:r>
      <w:r w:rsidR="00045DD7">
        <w:rPr>
          <w:rFonts w:ascii="Calibri" w:eastAsia="Times New Roman" w:hAnsi="Calibri" w:cs="Calibri"/>
          <w:color w:val="242424"/>
          <w:szCs w:val="22"/>
          <w:lang w:eastAsia="nl-BE"/>
        </w:rPr>
        <w:t>for</w:t>
      </w:r>
      <w:r w:rsidR="0061245B">
        <w:rPr>
          <w:rFonts w:ascii="Calibri" w:eastAsia="Times New Roman" w:hAnsi="Calibri" w:cs="Calibri"/>
          <w:color w:val="242424"/>
          <w:szCs w:val="22"/>
          <w:lang w:eastAsia="nl-BE"/>
        </w:rPr>
        <w:t xml:space="preserve"> the revalidation of an existing VTS qualification</w:t>
      </w:r>
      <w:r w:rsidR="00943798">
        <w:rPr>
          <w:rFonts w:ascii="Calibri" w:eastAsia="Times New Roman" w:hAnsi="Calibri" w:cs="Calibri"/>
          <w:color w:val="242424"/>
          <w:szCs w:val="22"/>
          <w:lang w:eastAsia="nl-BE"/>
        </w:rPr>
        <w:t xml:space="preserve">.  Participants for the </w:t>
      </w:r>
      <w:r w:rsidR="009F764C">
        <w:rPr>
          <w:rFonts w:ascii="Calibri" w:eastAsia="Times New Roman" w:hAnsi="Calibri" w:cs="Calibri"/>
          <w:color w:val="242424"/>
          <w:szCs w:val="22"/>
          <w:lang w:eastAsia="nl-BE"/>
        </w:rPr>
        <w:t>revalidation</w:t>
      </w:r>
      <w:r w:rsidR="00943798">
        <w:rPr>
          <w:rFonts w:ascii="Calibri" w:eastAsia="Times New Roman" w:hAnsi="Calibri" w:cs="Calibri"/>
          <w:color w:val="242424"/>
          <w:szCs w:val="22"/>
          <w:lang w:eastAsia="nl-BE"/>
        </w:rPr>
        <w:t xml:space="preserve"> course will have </w:t>
      </w:r>
      <w:r w:rsidR="00155AAE">
        <w:rPr>
          <w:rFonts w:ascii="Calibri" w:eastAsia="Times New Roman" w:hAnsi="Calibri" w:cs="Calibri"/>
          <w:color w:val="242424"/>
          <w:szCs w:val="22"/>
          <w:lang w:eastAsia="nl-BE"/>
        </w:rPr>
        <w:t xml:space="preserve">already </w:t>
      </w:r>
      <w:r w:rsidR="00AA10CE">
        <w:rPr>
          <w:rFonts w:ascii="Calibri" w:eastAsia="Times New Roman" w:hAnsi="Calibri" w:cs="Calibri"/>
          <w:color w:val="242424"/>
          <w:szCs w:val="22"/>
          <w:lang w:eastAsia="nl-BE"/>
        </w:rPr>
        <w:t>successfully completed the IALA Model Course C0103-1 – VTS Operator Training</w:t>
      </w:r>
      <w:r w:rsidR="00155AAE">
        <w:rPr>
          <w:rFonts w:ascii="Calibri" w:eastAsia="Times New Roman" w:hAnsi="Calibri" w:cs="Calibri"/>
          <w:color w:val="242424"/>
          <w:szCs w:val="22"/>
          <w:lang w:eastAsia="nl-BE"/>
        </w:rPr>
        <w:t xml:space="preserve"> </w:t>
      </w:r>
      <w:r w:rsidR="00155AAE" w:rsidRPr="006851CD">
        <w:rPr>
          <w:rFonts w:ascii="Calibri" w:eastAsia="Times New Roman" w:hAnsi="Calibri" w:cs="Calibri"/>
          <w:color w:val="242424"/>
          <w:szCs w:val="22"/>
          <w:lang w:eastAsia="nl-BE"/>
        </w:rPr>
        <w:t xml:space="preserve">and IALA Model </w:t>
      </w:r>
      <w:r w:rsidR="00155AAE">
        <w:rPr>
          <w:rFonts w:ascii="Calibri" w:eastAsia="Times New Roman" w:hAnsi="Calibri" w:cs="Calibri"/>
          <w:color w:val="242424"/>
          <w:szCs w:val="22"/>
          <w:lang w:eastAsia="nl-BE"/>
        </w:rPr>
        <w:t>C</w:t>
      </w:r>
      <w:r w:rsidR="00155AAE" w:rsidRPr="006851CD">
        <w:rPr>
          <w:rFonts w:ascii="Calibri" w:eastAsia="Times New Roman" w:hAnsi="Calibri" w:cs="Calibri"/>
          <w:color w:val="242424"/>
          <w:szCs w:val="22"/>
          <w:lang w:eastAsia="nl-BE"/>
        </w:rPr>
        <w:t>ourse C0103-3 VTS On-the-job Training</w:t>
      </w:r>
      <w:r w:rsidR="00AA10CE">
        <w:rPr>
          <w:rFonts w:ascii="Calibri" w:eastAsia="Times New Roman" w:hAnsi="Calibri" w:cs="Calibri"/>
          <w:color w:val="242424"/>
          <w:szCs w:val="22"/>
          <w:lang w:eastAsia="nl-BE"/>
        </w:rPr>
        <w:t xml:space="preserve">.  </w:t>
      </w:r>
    </w:p>
    <w:p w14:paraId="234D27BC" w14:textId="77777777" w:rsidR="00811E9D" w:rsidRDefault="00155AAE" w:rsidP="00AB72EC">
      <w:pPr>
        <w:pStyle w:val="BodyText"/>
        <w:rPr>
          <w:ins w:id="112" w:author="Abercrombie, Kerrie" w:date="2025-09-10T20:21:00Z" w16du:dateUtc="2025-09-10T10:21:00Z"/>
          <w:rFonts w:ascii="Calibri" w:eastAsia="Times New Roman" w:hAnsi="Calibri" w:cs="Calibri"/>
          <w:color w:val="242424"/>
          <w:szCs w:val="22"/>
          <w:lang w:eastAsia="nl-BE"/>
        </w:rPr>
      </w:pPr>
      <w:commentRangeStart w:id="113"/>
      <w:del w:id="114" w:author="Abercrombie, Kerrie" w:date="2025-09-08T10:38:00Z" w16du:dateUtc="2025-09-08T00:38:00Z">
        <w:r w:rsidRPr="00EB7E76" w:rsidDel="00626981">
          <w:rPr>
            <w:rFonts w:ascii="Calibri" w:eastAsia="Times New Roman" w:hAnsi="Calibri" w:cs="Calibri"/>
            <w:color w:val="242424"/>
            <w:szCs w:val="22"/>
            <w:lang w:eastAsia="nl-BE"/>
          </w:rPr>
          <w:delText>Where</w:delText>
        </w:r>
        <w:commentRangeEnd w:id="113"/>
        <w:r w:rsidR="005342AE" w:rsidRPr="00EB7E76" w:rsidDel="00626981">
          <w:rPr>
            <w:rStyle w:val="CommentReference"/>
          </w:rPr>
          <w:commentReference w:id="113"/>
        </w:r>
        <w:r w:rsidRPr="00EB7E76" w:rsidDel="00626981">
          <w:rPr>
            <w:rFonts w:ascii="Calibri" w:eastAsia="Times New Roman" w:hAnsi="Calibri" w:cs="Calibri"/>
            <w:color w:val="242424"/>
            <w:szCs w:val="22"/>
            <w:lang w:eastAsia="nl-BE"/>
          </w:rPr>
          <w:delText xml:space="preserve"> </w:delText>
        </w:r>
        <w:r w:rsidR="00A75755" w:rsidRPr="00EB7E76" w:rsidDel="00626981">
          <w:rPr>
            <w:rFonts w:ascii="Calibri" w:eastAsia="Times New Roman" w:hAnsi="Calibri" w:cs="Calibri"/>
            <w:color w:val="242424"/>
            <w:szCs w:val="22"/>
            <w:lang w:eastAsia="nl-BE"/>
          </w:rPr>
          <w:delText xml:space="preserve">VTS Personnel </w:delText>
        </w:r>
        <w:r w:rsidRPr="00EB7E76" w:rsidDel="00626981">
          <w:rPr>
            <w:rFonts w:ascii="Calibri" w:eastAsia="Times New Roman" w:hAnsi="Calibri" w:cs="Calibri"/>
            <w:color w:val="242424"/>
            <w:szCs w:val="22"/>
            <w:lang w:eastAsia="nl-BE"/>
          </w:rPr>
          <w:delText>hold additional qualifications</w:delText>
        </w:r>
      </w:del>
      <w:del w:id="115" w:author="Abercrombie, Kerrie" w:date="2025-09-08T10:35:00Z" w16du:dateUtc="2025-09-08T00:35:00Z">
        <w:r w:rsidRPr="00EB7E76" w:rsidDel="003654CD">
          <w:rPr>
            <w:rFonts w:ascii="Calibri" w:eastAsia="Times New Roman" w:hAnsi="Calibri" w:cs="Calibri"/>
            <w:color w:val="242424"/>
            <w:szCs w:val="22"/>
            <w:lang w:eastAsia="nl-BE"/>
          </w:rPr>
          <w:delText xml:space="preserve">, </w:delText>
        </w:r>
      </w:del>
      <w:r w:rsidRPr="00EB7E76">
        <w:rPr>
          <w:rFonts w:ascii="Calibri" w:eastAsia="Times New Roman" w:hAnsi="Calibri" w:cs="Calibri"/>
          <w:color w:val="242424"/>
          <w:szCs w:val="22"/>
          <w:lang w:eastAsia="nl-BE"/>
        </w:rPr>
        <w:t>such as IALA Model Course C0103-2 VTS Supervisor Training or IALA Model Course C0103-4 VTS On-the-Job Training Instructor</w:t>
      </w:r>
      <w:del w:id="116" w:author="Abercrombie, Kerrie" w:date="2025-09-08T10:38:00Z" w16du:dateUtc="2025-09-08T00:38:00Z">
        <w:r w:rsidRPr="00EB7E76" w:rsidDel="00626981">
          <w:rPr>
            <w:rFonts w:ascii="Calibri" w:eastAsia="Times New Roman" w:hAnsi="Calibri" w:cs="Calibri"/>
            <w:color w:val="242424"/>
            <w:szCs w:val="22"/>
            <w:lang w:eastAsia="nl-BE"/>
          </w:rPr>
          <w:delText xml:space="preserve">, they </w:delText>
        </w:r>
      </w:del>
      <w:del w:id="117" w:author="Abercrombie, Kerrie" w:date="2025-09-02T13:03:00Z" w16du:dateUtc="2025-09-02T03:03:00Z">
        <w:r w:rsidRPr="00EB7E76" w:rsidDel="00EB7E76">
          <w:rPr>
            <w:rFonts w:ascii="Calibri" w:eastAsia="Times New Roman" w:hAnsi="Calibri" w:cs="Calibri"/>
            <w:color w:val="242424"/>
            <w:szCs w:val="22"/>
            <w:lang w:eastAsia="nl-BE"/>
          </w:rPr>
          <w:delText xml:space="preserve">should complete additional </w:delText>
        </w:r>
        <w:r w:rsidR="00A75755" w:rsidRPr="00EB7E76" w:rsidDel="00EB7E76">
          <w:rPr>
            <w:rFonts w:ascii="Calibri" w:eastAsia="Times New Roman" w:hAnsi="Calibri" w:cs="Calibri"/>
            <w:color w:val="242424"/>
            <w:szCs w:val="22"/>
            <w:lang w:eastAsia="nl-BE"/>
          </w:rPr>
          <w:delText xml:space="preserve">revalidation </w:delText>
        </w:r>
        <w:r w:rsidRPr="00EB7E76" w:rsidDel="00EB7E76">
          <w:rPr>
            <w:rFonts w:ascii="Calibri" w:eastAsia="Times New Roman" w:hAnsi="Calibri" w:cs="Calibri"/>
            <w:color w:val="242424"/>
            <w:szCs w:val="22"/>
            <w:lang w:eastAsia="nl-BE"/>
          </w:rPr>
          <w:delText>training to confirm ongoing competence and maintain currency in those areas</w:delText>
        </w:r>
      </w:del>
      <w:del w:id="118" w:author="Abercrombie, Kerrie" w:date="2025-09-08T10:38:00Z" w16du:dateUtc="2025-09-08T00:38:00Z">
        <w:r w:rsidRPr="00EB7E76" w:rsidDel="00626981">
          <w:rPr>
            <w:rFonts w:ascii="Calibri" w:eastAsia="Times New Roman" w:hAnsi="Calibri" w:cs="Calibri"/>
            <w:color w:val="242424"/>
            <w:szCs w:val="22"/>
            <w:lang w:eastAsia="nl-BE"/>
          </w:rPr>
          <w:delText>.</w:delText>
        </w:r>
      </w:del>
      <w:ins w:id="119" w:author="Abercrombie, Kerrie" w:date="2025-09-08T10:38:00Z" w16du:dateUtc="2025-09-08T00:38:00Z">
        <w:r w:rsidR="00626981">
          <w:rPr>
            <w:rFonts w:ascii="Calibri" w:eastAsia="Times New Roman" w:hAnsi="Calibri" w:cs="Calibri"/>
            <w:color w:val="242424"/>
            <w:szCs w:val="22"/>
            <w:lang w:eastAsia="nl-BE"/>
          </w:rPr>
          <w:t xml:space="preserve"> </w:t>
        </w:r>
      </w:ins>
    </w:p>
    <w:p w14:paraId="03953ACA" w14:textId="700E5708" w:rsidR="00EB7E76" w:rsidRDefault="00626981" w:rsidP="00AB72EC">
      <w:pPr>
        <w:pStyle w:val="BodyText"/>
        <w:rPr>
          <w:ins w:id="120" w:author="Abercrombie, Kerrie" w:date="2025-09-10T20:22:00Z" w16du:dateUtc="2025-09-10T10:22:00Z"/>
          <w:rFonts w:ascii="Calibri" w:eastAsia="Times New Roman" w:hAnsi="Calibri" w:cs="Calibri"/>
          <w:color w:val="242424"/>
          <w:szCs w:val="22"/>
          <w:lang w:eastAsia="nl-BE"/>
        </w:rPr>
      </w:pPr>
      <w:ins w:id="121" w:author="Abercrombie, Kerrie" w:date="2025-09-08T10:37:00Z" w16du:dateUtc="2025-09-08T00:37:00Z">
        <w:r w:rsidRPr="00626981">
          <w:rPr>
            <w:rFonts w:ascii="Calibri" w:eastAsia="Times New Roman" w:hAnsi="Calibri" w:cs="Calibri"/>
            <w:color w:val="242424"/>
            <w:szCs w:val="22"/>
            <w:lang w:eastAsia="nl-BE"/>
          </w:rPr>
          <w:t>VTS personnel required to attend revalidation training for specific roles (e.g. VTS Supervisor or OJT Instructor) should already hold the corresponding qualification (e.g. IALA Model Course C0103-2 or C0103-4) prior to attending</w:t>
        </w:r>
      </w:ins>
      <w:ins w:id="122" w:author="Abercrombie, Kerrie" w:date="2025-09-10T20:24:00Z" w16du:dateUtc="2025-09-10T10:24:00Z">
        <w:r w:rsidR="00811E9D">
          <w:rPr>
            <w:rFonts w:ascii="Calibri" w:eastAsia="Times New Roman" w:hAnsi="Calibri" w:cs="Calibri"/>
            <w:color w:val="242424"/>
            <w:szCs w:val="22"/>
            <w:lang w:eastAsia="nl-BE"/>
          </w:rPr>
          <w:t xml:space="preserve"> the course</w:t>
        </w:r>
      </w:ins>
      <w:ins w:id="123" w:author="Abercrombie, Kerrie" w:date="2025-09-08T10:37:00Z" w16du:dateUtc="2025-09-08T00:37:00Z">
        <w:r w:rsidRPr="00626981">
          <w:rPr>
            <w:rFonts w:ascii="Calibri" w:eastAsia="Times New Roman" w:hAnsi="Calibri" w:cs="Calibri"/>
            <w:color w:val="242424"/>
            <w:szCs w:val="22"/>
            <w:lang w:eastAsia="nl-BE"/>
          </w:rPr>
          <w:t>.</w:t>
        </w:r>
      </w:ins>
    </w:p>
    <w:p w14:paraId="6F118DEA" w14:textId="3EF4DB7D" w:rsidR="00811E9D" w:rsidRDefault="00811E9D" w:rsidP="00AB72EC">
      <w:pPr>
        <w:pStyle w:val="BodyText"/>
        <w:rPr>
          <w:rFonts w:ascii="Calibri" w:eastAsia="Times New Roman" w:hAnsi="Calibri" w:cs="Calibri"/>
          <w:color w:val="242424"/>
          <w:szCs w:val="22"/>
          <w:lang w:eastAsia="nl-BE"/>
        </w:rPr>
      </w:pPr>
      <w:ins w:id="124" w:author="Abercrombie, Kerrie" w:date="2025-09-10T20:22:00Z" w16du:dateUtc="2025-09-10T10:22:00Z">
        <w:r w:rsidRPr="00626981">
          <w:rPr>
            <w:rFonts w:ascii="Calibri" w:eastAsia="Times New Roman" w:hAnsi="Calibri" w:cs="Calibri"/>
            <w:color w:val="242424"/>
            <w:szCs w:val="22"/>
            <w:lang w:eastAsia="nl-BE"/>
          </w:rPr>
          <w:t xml:space="preserve">VTS personnel </w:t>
        </w:r>
      </w:ins>
      <w:ins w:id="125" w:author="Abercrombie, Kerrie" w:date="2025-09-10T20:23:00Z" w16du:dateUtc="2025-09-10T10:23:00Z">
        <w:r>
          <w:rPr>
            <w:rFonts w:ascii="Calibri" w:eastAsia="Times New Roman" w:hAnsi="Calibri" w:cs="Calibri"/>
            <w:color w:val="242424"/>
            <w:szCs w:val="22"/>
            <w:lang w:eastAsia="nl-BE"/>
          </w:rPr>
          <w:t xml:space="preserve">holding additional qualifications </w:t>
        </w:r>
      </w:ins>
      <w:ins w:id="126" w:author="Abercrombie, Kerrie" w:date="2025-09-10T20:24:00Z" w16du:dateUtc="2025-09-10T10:24:00Z">
        <w:r w:rsidRPr="00626981">
          <w:rPr>
            <w:rFonts w:ascii="Calibri" w:eastAsia="Times New Roman" w:hAnsi="Calibri" w:cs="Calibri"/>
            <w:color w:val="242424"/>
            <w:szCs w:val="22"/>
            <w:lang w:eastAsia="nl-BE"/>
          </w:rPr>
          <w:t>for specific roles (e.g. VTS Supervisor or OJT Instructor) should already hold the corresponding qualification</w:t>
        </w:r>
      </w:ins>
      <w:ins w:id="127" w:author="Abercrombie, Kerrie" w:date="2025-09-10T20:26:00Z" w16du:dateUtc="2025-09-10T10:26:00Z">
        <w:r>
          <w:rPr>
            <w:rFonts w:ascii="Calibri" w:eastAsia="Times New Roman" w:hAnsi="Calibri" w:cs="Calibri"/>
            <w:color w:val="242424"/>
            <w:szCs w:val="22"/>
            <w:lang w:eastAsia="nl-BE"/>
          </w:rPr>
          <w:t xml:space="preserve">, </w:t>
        </w:r>
        <w:r w:rsidRPr="00EB7E76">
          <w:rPr>
            <w:rFonts w:ascii="Calibri" w:eastAsia="Times New Roman" w:hAnsi="Calibri" w:cs="Calibri"/>
            <w:color w:val="242424"/>
            <w:szCs w:val="22"/>
            <w:lang w:eastAsia="nl-BE"/>
          </w:rPr>
          <w:t>such as IALA Model Course C0103-2 VTS Supervisor Training or IALA Model Course C0103-4 VTS On-the-Job Training Instructor</w:t>
        </w:r>
        <w:r w:rsidRPr="00626981">
          <w:rPr>
            <w:rFonts w:ascii="Calibri" w:eastAsia="Times New Roman" w:hAnsi="Calibri" w:cs="Calibri"/>
            <w:color w:val="242424"/>
            <w:szCs w:val="22"/>
            <w:lang w:eastAsia="nl-BE"/>
          </w:rPr>
          <w:t xml:space="preserve"> </w:t>
        </w:r>
      </w:ins>
      <w:ins w:id="128" w:author="Abercrombie, Kerrie" w:date="2025-09-10T20:24:00Z" w16du:dateUtc="2025-09-10T10:24:00Z">
        <w:r w:rsidRPr="00626981">
          <w:rPr>
            <w:rFonts w:ascii="Calibri" w:eastAsia="Times New Roman" w:hAnsi="Calibri" w:cs="Calibri"/>
            <w:color w:val="242424"/>
            <w:szCs w:val="22"/>
            <w:lang w:eastAsia="nl-BE"/>
          </w:rPr>
          <w:t>prior to attending</w:t>
        </w:r>
        <w:r>
          <w:rPr>
            <w:rFonts w:ascii="Calibri" w:eastAsia="Times New Roman" w:hAnsi="Calibri" w:cs="Calibri"/>
            <w:color w:val="242424"/>
            <w:szCs w:val="22"/>
            <w:lang w:eastAsia="nl-BE"/>
          </w:rPr>
          <w:t xml:space="preserve"> </w:t>
        </w:r>
      </w:ins>
      <w:ins w:id="129" w:author="Abercrombie, Kerrie" w:date="2025-09-10T20:25:00Z" w16du:dateUtc="2025-09-10T10:25:00Z">
        <w:r w:rsidRPr="00626981">
          <w:rPr>
            <w:rFonts w:ascii="Calibri" w:eastAsia="Times New Roman" w:hAnsi="Calibri" w:cs="Calibri"/>
            <w:color w:val="242424"/>
            <w:szCs w:val="22"/>
            <w:lang w:eastAsia="nl-BE"/>
          </w:rPr>
          <w:t>revalidation training</w:t>
        </w:r>
      </w:ins>
      <w:ins w:id="130" w:author="Abercrombie, Kerrie" w:date="2025-09-10T20:24:00Z" w16du:dateUtc="2025-09-10T10:24:00Z">
        <w:r w:rsidRPr="00626981">
          <w:rPr>
            <w:rFonts w:ascii="Calibri" w:eastAsia="Times New Roman" w:hAnsi="Calibri" w:cs="Calibri"/>
            <w:color w:val="242424"/>
            <w:szCs w:val="22"/>
            <w:lang w:eastAsia="nl-BE"/>
          </w:rPr>
          <w:t>.</w:t>
        </w:r>
      </w:ins>
    </w:p>
    <w:p w14:paraId="07DC2479" w14:textId="629FDD76" w:rsidR="00D87186" w:rsidRPr="00086770" w:rsidRDefault="00D87186" w:rsidP="00D87186">
      <w:pPr>
        <w:pStyle w:val="Heading1"/>
      </w:pPr>
      <w:bookmarkStart w:id="131" w:name="_Toc81666363"/>
      <w:bookmarkStart w:id="132" w:name="_Toc83322338"/>
      <w:bookmarkStart w:id="133" w:name="_Toc83322401"/>
      <w:bookmarkStart w:id="134" w:name="_Toc189922004"/>
      <w:bookmarkStart w:id="135" w:name="_Toc442348090"/>
      <w:bookmarkStart w:id="136" w:name="_Toc81666356"/>
      <w:bookmarkStart w:id="137" w:name="_Toc83322333"/>
      <w:bookmarkStart w:id="138" w:name="_Toc83322396"/>
      <w:bookmarkEnd w:id="105"/>
      <w:bookmarkEnd w:id="106"/>
      <w:bookmarkEnd w:id="107"/>
      <w:r w:rsidRPr="00086770">
        <w:t>C</w:t>
      </w:r>
      <w:r w:rsidR="002035A6" w:rsidRPr="00086770">
        <w:t>ourse</w:t>
      </w:r>
      <w:r w:rsidRPr="00086770">
        <w:t xml:space="preserve"> </w:t>
      </w:r>
      <w:bookmarkEnd w:id="131"/>
      <w:bookmarkEnd w:id="132"/>
      <w:bookmarkEnd w:id="133"/>
      <w:r w:rsidR="002035A6" w:rsidRPr="00086770">
        <w:t>Intake - Limitations</w:t>
      </w:r>
      <w:bookmarkEnd w:id="134"/>
    </w:p>
    <w:p w14:paraId="236FE277" w14:textId="77777777" w:rsidR="00D87186" w:rsidRPr="00086770" w:rsidRDefault="00D87186" w:rsidP="00D87186">
      <w:pPr>
        <w:pStyle w:val="Heading1separatationline"/>
      </w:pPr>
    </w:p>
    <w:p w14:paraId="0EA206FA" w14:textId="2E4FDF51" w:rsidR="00155AAE" w:rsidRDefault="00155AAE" w:rsidP="00155AAE">
      <w:pPr>
        <w:pStyle w:val="BodyText"/>
      </w:pPr>
      <w:bookmarkStart w:id="139" w:name="_Toc81666364"/>
      <w:bookmarkStart w:id="140" w:name="_Toc83322339"/>
      <w:bookmarkStart w:id="141" w:name="_Toc83322402"/>
      <w:bookmarkStart w:id="142" w:name="_Toc419881206"/>
      <w:bookmarkStart w:id="143" w:name="_Toc442348094"/>
      <w:r w:rsidRPr="00340086">
        <w:t xml:space="preserve">The </w:t>
      </w:r>
      <w:r w:rsidR="002D4005">
        <w:t xml:space="preserve">training organisation or VTS provider delivering the </w:t>
      </w:r>
      <w:r w:rsidR="000265BD">
        <w:t xml:space="preserve">revalidation </w:t>
      </w:r>
      <w:r w:rsidR="002D4005">
        <w:t>course</w:t>
      </w:r>
      <w:r w:rsidRPr="00340086">
        <w:t xml:space="preserve"> should determine the number of students enrolled and provide information </w:t>
      </w:r>
      <w:r>
        <w:t>about</w:t>
      </w:r>
      <w:r w:rsidRPr="00340086">
        <w:t xml:space="preserve"> the student-to-staff ratio. The class or group size </w:t>
      </w:r>
      <w:r w:rsidR="00040A25">
        <w:t>should</w:t>
      </w:r>
      <w:r w:rsidRPr="00340086">
        <w:t xml:space="preserve"> ensure that the instructor(s) can give each student the necessary individual attention to meet the learning objectives.</w:t>
      </w:r>
    </w:p>
    <w:p w14:paraId="132A3C12" w14:textId="77777777" w:rsidR="007D4ED8" w:rsidRPr="007D4ED8" w:rsidRDefault="007D4ED8" w:rsidP="007D4ED8">
      <w:pPr>
        <w:pStyle w:val="BodyText"/>
      </w:pPr>
      <w:r w:rsidRPr="007D4ED8">
        <w:t xml:space="preserve">In general, it is recommended that 8-10 students is the maximum that a single instructor can be expected to train satisfactorily to the level of competence involved.  Larger numbers may be admitted depending on the method of delivery.  </w:t>
      </w:r>
    </w:p>
    <w:p w14:paraId="33E96F0A" w14:textId="64920C3D" w:rsidR="00820EB5" w:rsidRPr="00086770" w:rsidRDefault="00820EB5" w:rsidP="007D4ED8">
      <w:pPr>
        <w:pStyle w:val="Heading1"/>
      </w:pPr>
      <w:bookmarkStart w:id="144" w:name="_Toc189922005"/>
      <w:r w:rsidRPr="00086770">
        <w:t>T</w:t>
      </w:r>
      <w:r w:rsidR="002035A6" w:rsidRPr="00086770">
        <w:t>raining</w:t>
      </w:r>
      <w:r w:rsidRPr="00086770">
        <w:t xml:space="preserve"> </w:t>
      </w:r>
      <w:bookmarkEnd w:id="139"/>
      <w:bookmarkEnd w:id="140"/>
      <w:bookmarkEnd w:id="141"/>
      <w:r w:rsidR="002035A6" w:rsidRPr="00086770">
        <w:t>Staff Requirements</w:t>
      </w:r>
      <w:bookmarkEnd w:id="144"/>
    </w:p>
    <w:p w14:paraId="7E40F425" w14:textId="77777777" w:rsidR="00B14C1A" w:rsidRPr="00086770" w:rsidRDefault="00B14C1A" w:rsidP="00B14C1A">
      <w:pPr>
        <w:pStyle w:val="Heading1separatationline"/>
      </w:pPr>
    </w:p>
    <w:p w14:paraId="11691FA3" w14:textId="77777777" w:rsidR="00767E14" w:rsidRPr="00F42476" w:rsidRDefault="00767E14" w:rsidP="00767E14">
      <w:pPr>
        <w:pStyle w:val="BodyText"/>
        <w:spacing w:line="216" w:lineRule="atLeast"/>
      </w:pPr>
      <w:bookmarkStart w:id="145" w:name="_Toc83322341"/>
      <w:bookmarkStart w:id="146" w:name="_Toc83322404"/>
      <w:bookmarkEnd w:id="142"/>
      <w:bookmarkEnd w:id="143"/>
      <w:r w:rsidRPr="00F42476">
        <w:t>All instructors and assessors should be appropriately qualified for the training being provided and the assessment required for the model course.</w:t>
      </w:r>
    </w:p>
    <w:p w14:paraId="08EF72C1" w14:textId="77777777" w:rsidR="00767E14" w:rsidRPr="00F42476" w:rsidRDefault="00767E14" w:rsidP="00767E14">
      <w:pPr>
        <w:pStyle w:val="BodyText"/>
      </w:pPr>
      <w:r w:rsidRPr="00F42476">
        <w:t>As well as instructors and assessors, additional staff may be required for the maintenance of equipment</w:t>
      </w:r>
      <w:r>
        <w:t>,</w:t>
      </w:r>
      <w:r w:rsidRPr="00F42476">
        <w:t xml:space="preserve"> for the preparation of materials</w:t>
      </w:r>
      <w:r>
        <w:t xml:space="preserve"> and</w:t>
      </w:r>
      <w:r w:rsidRPr="00F42476">
        <w:t xml:space="preserve"> </w:t>
      </w:r>
      <w:r>
        <w:t>training</w:t>
      </w:r>
      <w:r w:rsidRPr="00F42476">
        <w:t xml:space="preserve"> areas </w:t>
      </w:r>
      <w:r>
        <w:t>as well as support for simulation and other practical activities</w:t>
      </w:r>
      <w:r w:rsidRPr="00F42476">
        <w:t>.</w:t>
      </w:r>
    </w:p>
    <w:p w14:paraId="651214FA" w14:textId="77777777" w:rsidR="00767E14" w:rsidRPr="00F42476" w:rsidRDefault="00767E14" w:rsidP="00767E1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w:t>
      </w:r>
      <w:r w:rsidRPr="00F42476">
        <w:rPr>
          <w:i/>
        </w:rPr>
        <w:t>1156 - Recruitment, training, and assessment of VTS Personnel</w:t>
      </w:r>
      <w:r w:rsidRPr="00F42476" w:rsidDel="00EC2854">
        <w:rPr>
          <w:i/>
        </w:rPr>
        <w:t xml:space="preserve"> </w:t>
      </w:r>
      <w:r w:rsidRPr="00F42476" w:rsidDel="00EC2854">
        <w:t xml:space="preserve">provides further guidance on the </w:t>
      </w:r>
      <w:r w:rsidRPr="00F42476">
        <w:t xml:space="preserve">qualifications for instructors. </w:t>
      </w:r>
    </w:p>
    <w:p w14:paraId="0D3CC085" w14:textId="2D91D976" w:rsidR="00820EB5" w:rsidRPr="00086770" w:rsidRDefault="00820EB5" w:rsidP="00820EB5">
      <w:pPr>
        <w:pStyle w:val="Heading1"/>
      </w:pPr>
      <w:bookmarkStart w:id="147" w:name="_Toc189922006"/>
      <w:r w:rsidRPr="00086770">
        <w:t xml:space="preserve">Facilities and </w:t>
      </w:r>
      <w:r w:rsidR="002035A6" w:rsidRPr="00086770">
        <w:t>E</w:t>
      </w:r>
      <w:r w:rsidRPr="00086770">
        <w:t>quipment</w:t>
      </w:r>
      <w:bookmarkEnd w:id="145"/>
      <w:bookmarkEnd w:id="146"/>
      <w:bookmarkEnd w:id="147"/>
      <w:r w:rsidRPr="00086770">
        <w:t xml:space="preserve"> </w:t>
      </w:r>
    </w:p>
    <w:p w14:paraId="6EB25D12" w14:textId="77777777" w:rsidR="00820EB5" w:rsidRPr="00086770" w:rsidRDefault="00820EB5" w:rsidP="00820EB5">
      <w:pPr>
        <w:pStyle w:val="Heading1separatationline"/>
      </w:pPr>
    </w:p>
    <w:bookmarkEnd w:id="135"/>
    <w:bookmarkEnd w:id="136"/>
    <w:bookmarkEnd w:id="137"/>
    <w:bookmarkEnd w:id="138"/>
    <w:p w14:paraId="0BBC8F6E" w14:textId="77777777" w:rsidR="00970580" w:rsidRPr="00F42476" w:rsidRDefault="00970580" w:rsidP="00970580">
      <w:pPr>
        <w:pStyle w:val="BodyText"/>
      </w:pPr>
      <w:r w:rsidRPr="00F42476">
        <w:lastRenderedPageBreak/>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BD727C1" w14:textId="77777777" w:rsidR="00970580" w:rsidRPr="00F42476" w:rsidRDefault="00970580" w:rsidP="00970580">
      <w:pPr>
        <w:pStyle w:val="Bullet1"/>
      </w:pPr>
      <w:r w:rsidRPr="00F42476">
        <w:t>classroom sessions</w:t>
      </w:r>
      <w:r>
        <w:t>, presentations and facilitated discussion</w:t>
      </w:r>
      <w:r w:rsidRPr="00F42476">
        <w:t xml:space="preserve"> </w:t>
      </w:r>
    </w:p>
    <w:p w14:paraId="681D0B2D" w14:textId="77777777" w:rsidR="00970580" w:rsidRDefault="00970580" w:rsidP="00970580">
      <w:pPr>
        <w:pStyle w:val="Bullet1"/>
      </w:pPr>
      <w:r w:rsidRPr="00F42476">
        <w:t>group based learning activities</w:t>
      </w:r>
    </w:p>
    <w:p w14:paraId="3D42A50D" w14:textId="77777777" w:rsidR="00970580" w:rsidRPr="00F42476" w:rsidRDefault="00970580" w:rsidP="00970580">
      <w:pPr>
        <w:pStyle w:val="Bullet1"/>
      </w:pPr>
      <w:r>
        <w:t>case studies</w:t>
      </w:r>
      <w:r w:rsidRPr="00D41BAC">
        <w:t xml:space="preserve"> </w:t>
      </w:r>
      <w:r>
        <w:t>and recordings</w:t>
      </w:r>
    </w:p>
    <w:p w14:paraId="40C2A62F" w14:textId="77777777" w:rsidR="00970580" w:rsidRPr="00F42476" w:rsidRDefault="00970580" w:rsidP="00970580">
      <w:pPr>
        <w:pStyle w:val="Bullet1"/>
      </w:pPr>
      <w:r w:rsidRPr="00F42476">
        <w:t>remote learning (e.g. e-learning, online, distance, hybrid, blended)</w:t>
      </w:r>
    </w:p>
    <w:p w14:paraId="066E3756" w14:textId="77777777" w:rsidR="00970580" w:rsidRPr="00F42476" w:rsidRDefault="00970580" w:rsidP="00970580">
      <w:pPr>
        <w:pStyle w:val="Bullet1"/>
      </w:pPr>
      <w:r w:rsidRPr="00F42476">
        <w:t xml:space="preserve">simulation training.  </w:t>
      </w:r>
    </w:p>
    <w:p w14:paraId="4D4DA50D" w14:textId="77777777" w:rsidR="00970580" w:rsidRPr="00F42476" w:rsidRDefault="00970580" w:rsidP="00970580">
      <w:pPr>
        <w:pStyle w:val="BodyText"/>
      </w:pPr>
      <w:r w:rsidRPr="00F42476">
        <w:t xml:space="preserve">Training should be managed in a manner consistent with IALA Guideline 1027 </w:t>
      </w:r>
      <w:proofErr w:type="gramStart"/>
      <w:r w:rsidRPr="00F42476">
        <w:t>in order to</w:t>
      </w:r>
      <w:proofErr w:type="gramEnd"/>
      <w:r w:rsidRPr="00F42476">
        <w:t xml:space="preserve"> provide sufficient behavioural realism to allow students to acquire the knowledge and skills appropriate to the training objectives.</w:t>
      </w:r>
    </w:p>
    <w:p w14:paraId="36C1B027" w14:textId="7032BBC8" w:rsidR="00970580" w:rsidRPr="00F42476" w:rsidRDefault="00970580" w:rsidP="00970580">
      <w:pPr>
        <w:pStyle w:val="BodyText"/>
      </w:pPr>
      <w:r w:rsidRPr="00F42476">
        <w:t xml:space="preserve">The </w:t>
      </w:r>
      <w:r w:rsidR="00AF7236">
        <w:t>training organisation or VTS provider delivering the revalidation course</w:t>
      </w:r>
      <w:r w:rsidR="00AF7236" w:rsidRPr="00340086">
        <w:t xml:space="preserve"> </w:t>
      </w:r>
      <w:r w:rsidRPr="00F42476">
        <w:t>should provide for safe learning environment consistent with any national health and safety requirements.</w:t>
      </w:r>
    </w:p>
    <w:p w14:paraId="27B5D068" w14:textId="4088E4CB" w:rsidR="00465491" w:rsidRPr="00086770" w:rsidRDefault="009649B1" w:rsidP="007250D4">
      <w:pPr>
        <w:pStyle w:val="Heading1"/>
      </w:pPr>
      <w:bookmarkStart w:id="148" w:name="_Toc189922007"/>
      <w:r w:rsidRPr="00086770">
        <w:t xml:space="preserve">Delivery </w:t>
      </w:r>
      <w:r w:rsidR="002035A6" w:rsidRPr="00086770">
        <w:t>of the Model Course</w:t>
      </w:r>
      <w:bookmarkEnd w:id="148"/>
    </w:p>
    <w:p w14:paraId="0508DF1B" w14:textId="77777777" w:rsidR="00465491" w:rsidRPr="00086770" w:rsidRDefault="00465491" w:rsidP="00465491">
      <w:pPr>
        <w:pStyle w:val="Heading1separatationline"/>
      </w:pPr>
    </w:p>
    <w:p w14:paraId="4E305F48" w14:textId="26D840A9" w:rsidR="006C44CF" w:rsidRPr="00086770" w:rsidRDefault="006C44CF" w:rsidP="006C44CF">
      <w:pPr>
        <w:pStyle w:val="BodyText"/>
      </w:pPr>
      <w:r w:rsidRPr="00086770">
        <w:t xml:space="preserve">All </w:t>
      </w:r>
      <w:r w:rsidR="007A470E" w:rsidRPr="00086770">
        <w:t>VTS training should be</w:t>
      </w:r>
      <w:r w:rsidRPr="00086770">
        <w:t>:</w:t>
      </w:r>
    </w:p>
    <w:p w14:paraId="30C427D3" w14:textId="7085025E" w:rsidR="006C44CF" w:rsidRPr="00086770" w:rsidRDefault="006C44CF" w:rsidP="00E70ACE">
      <w:pPr>
        <w:pStyle w:val="Bullet1"/>
      </w:pPr>
      <w:r w:rsidRPr="00086770">
        <w:t>Structured in accordance with written programmes</w:t>
      </w:r>
      <w:r w:rsidR="004265AF">
        <w:t xml:space="preserve"> that may be adapted as appropriate for the training being provided.  The </w:t>
      </w:r>
      <w:r w:rsidR="008111B9">
        <w:t>course</w:t>
      </w:r>
      <w:r w:rsidR="004265AF">
        <w:t xml:space="preserve"> should</w:t>
      </w:r>
      <w:r w:rsidRPr="00086770">
        <w:t xml:space="preserve"> </w:t>
      </w:r>
      <w:r w:rsidR="004265AF" w:rsidRPr="00086770">
        <w:t>includ</w:t>
      </w:r>
      <w:r w:rsidR="004265AF">
        <w:t>e</w:t>
      </w:r>
      <w:r w:rsidR="004265AF" w:rsidRPr="00086770">
        <w:t xml:space="preserve"> </w:t>
      </w:r>
      <w:r w:rsidRPr="00086770">
        <w:t>such methods and means of delivery, procedures and course material as are necessary to achieve the prescribed standard of competence; and,</w:t>
      </w:r>
    </w:p>
    <w:p w14:paraId="70388BE3" w14:textId="09FBFCBF" w:rsidR="006C44CF" w:rsidRPr="00086770" w:rsidRDefault="006C44CF" w:rsidP="00E70ACE">
      <w:pPr>
        <w:pStyle w:val="Bullet1"/>
      </w:pPr>
      <w:r w:rsidRPr="00086770">
        <w:t>Conducted, monitored, assessed</w:t>
      </w:r>
      <w:r w:rsidR="005A2F8D" w:rsidRPr="00086770">
        <w:t>,</w:t>
      </w:r>
      <w:r w:rsidRPr="00086770">
        <w:t xml:space="preserve"> and supported by qualified </w:t>
      </w:r>
      <w:r w:rsidR="004D5CA4" w:rsidRPr="00086770">
        <w:t>persons</w:t>
      </w:r>
      <w:r w:rsidRPr="00086770">
        <w:t>.</w:t>
      </w:r>
    </w:p>
    <w:p w14:paraId="541C44BF" w14:textId="158D6A2E" w:rsidR="00155AAE" w:rsidRPr="00086770" w:rsidRDefault="00155AAE" w:rsidP="00155AAE">
      <w:pPr>
        <w:pStyle w:val="BodyText"/>
      </w:pPr>
      <w:r w:rsidRPr="00086770">
        <w:t xml:space="preserve">The training staff should take into consideration existing knowledge, skills and attitudes of students to support the assessment and recognition of prior learning.  A </w:t>
      </w:r>
      <w:r>
        <w:t>training needs analysis</w:t>
      </w:r>
      <w:r w:rsidRPr="00086770">
        <w:t xml:space="preserve"> should be carried out to identify any differences between the level of </w:t>
      </w:r>
      <w:r w:rsidR="00040A25">
        <w:t>competence</w:t>
      </w:r>
      <w:r w:rsidRPr="00086770">
        <w:t xml:space="preserve"> of the student and those identified within the curriculum tables, and teaching strategies to address these gaps should be implemented.  </w:t>
      </w:r>
    </w:p>
    <w:p w14:paraId="1FD4A2DC" w14:textId="2DE7097D" w:rsidR="00190FF3" w:rsidRPr="00086770" w:rsidRDefault="00827BB8" w:rsidP="00EB5D84">
      <w:pPr>
        <w:pStyle w:val="BodyText"/>
      </w:pPr>
      <w:r w:rsidRPr="00086770">
        <w:t xml:space="preserve">Teaching programmes </w:t>
      </w:r>
      <w:r w:rsidR="00E714F6" w:rsidRPr="00086770">
        <w:t xml:space="preserve">should </w:t>
      </w:r>
      <w:r w:rsidR="00317FBB" w:rsidRPr="00086770">
        <w:t>be designed</w:t>
      </w:r>
      <w:r w:rsidR="00E714F6" w:rsidRPr="00086770">
        <w:t xml:space="preserve"> to ensure VTS personnel (</w:t>
      </w:r>
      <w:r w:rsidR="0037148D" w:rsidRPr="00086770">
        <w:t>e.g.</w:t>
      </w:r>
      <w:r w:rsidR="00E714F6" w:rsidRPr="00086770">
        <w:t xml:space="preserve"> operator, supervisor</w:t>
      </w:r>
      <w:r w:rsidR="009F2804">
        <w:t xml:space="preserve"> and OJT Instructor</w:t>
      </w:r>
      <w:r w:rsidR="00E714F6" w:rsidRPr="00086770">
        <w:t xml:space="preserve">) are competent.  </w:t>
      </w:r>
      <w:r w:rsidR="00205C1D" w:rsidRPr="00086770">
        <w:t>A</w:t>
      </w:r>
      <w:r w:rsidRPr="00086770">
        <w:t xml:space="preserve">ll </w:t>
      </w:r>
      <w:r w:rsidR="00484D9E">
        <w:t>relevant</w:t>
      </w:r>
      <w:r w:rsidR="00484D9E" w:rsidRPr="00086770">
        <w:t xml:space="preserve"> </w:t>
      </w:r>
      <w:r w:rsidRPr="00086770">
        <w:t xml:space="preserve">subject elements </w:t>
      </w:r>
      <w:r w:rsidR="00155AAE">
        <w:t xml:space="preserve">from the respective VTS Model Course </w:t>
      </w:r>
      <w:r w:rsidR="00205C1D" w:rsidRPr="00086770">
        <w:t xml:space="preserve">should be </w:t>
      </w:r>
      <w:r w:rsidRPr="00086770">
        <w:t>covered and</w:t>
      </w:r>
      <w:r w:rsidR="00EE7C80" w:rsidRPr="00086770">
        <w:t xml:space="preserve"> clear</w:t>
      </w:r>
      <w:r w:rsidR="00277ABE" w:rsidRPr="00086770">
        <w:t>l</w:t>
      </w:r>
      <w:r w:rsidR="00EE7C80" w:rsidRPr="00086770">
        <w:t>y documented.</w:t>
      </w:r>
    </w:p>
    <w:p w14:paraId="4D76E339" w14:textId="2152CBDA" w:rsidR="00BA157C" w:rsidRPr="00086770" w:rsidRDefault="00BA157C" w:rsidP="00BA157C">
      <w:pPr>
        <w:pStyle w:val="BodyText"/>
      </w:pPr>
      <w:r w:rsidRPr="00086770">
        <w:t xml:space="preserve">The presentation of concepts and methodologies may be repeated as necessary until the instructor is satisfied that the </w:t>
      </w:r>
      <w:r w:rsidR="00653BE9" w:rsidRPr="00086770">
        <w:t xml:space="preserve">student </w:t>
      </w:r>
      <w:r w:rsidRPr="00086770">
        <w:t xml:space="preserve">has attained </w:t>
      </w:r>
      <w:r w:rsidR="00C25507" w:rsidRPr="00086770">
        <w:t>the required competence</w:t>
      </w:r>
      <w:r w:rsidRPr="00086770">
        <w:t xml:space="preserve"> in each subject.</w:t>
      </w:r>
      <w:r w:rsidR="004575C5">
        <w:t xml:space="preserve"> The training may be presented in a single course or a series of courses to meet the learning objectives. </w:t>
      </w:r>
    </w:p>
    <w:p w14:paraId="24554581" w14:textId="45CF61DB" w:rsidR="008F3E28" w:rsidRPr="00086770" w:rsidRDefault="00A858B6" w:rsidP="00C25507">
      <w:pPr>
        <w:pStyle w:val="BodyText"/>
        <w:rPr>
          <w:bCs/>
        </w:rPr>
      </w:pPr>
      <w:r w:rsidRPr="00086770">
        <w:rPr>
          <w:bCs/>
        </w:rPr>
        <w:t>Thorough preparation is key to successful implementation of the course.</w:t>
      </w:r>
    </w:p>
    <w:p w14:paraId="12BFC645" w14:textId="735235BC" w:rsidR="00465491" w:rsidRPr="00086770" w:rsidRDefault="00624349" w:rsidP="00035E0D">
      <w:pPr>
        <w:pStyle w:val="Heading2"/>
      </w:pPr>
      <w:bookmarkStart w:id="149" w:name="_Toc189922008"/>
      <w:r w:rsidRPr="00086770">
        <w:t>Developing course content</w:t>
      </w:r>
      <w:bookmarkEnd w:id="149"/>
    </w:p>
    <w:p w14:paraId="6225F4DE" w14:textId="77777777" w:rsidR="00465491" w:rsidRPr="00086770" w:rsidRDefault="00465491" w:rsidP="00465491">
      <w:pPr>
        <w:pStyle w:val="Heading1separatationline"/>
      </w:pPr>
    </w:p>
    <w:p w14:paraId="7D0142C5" w14:textId="188317B6" w:rsidR="00155AAE" w:rsidRDefault="00155AAE" w:rsidP="00155AAE">
      <w:pPr>
        <w:pStyle w:val="BodyText"/>
      </w:pPr>
      <w:r w:rsidRPr="00D41FAB">
        <w:t xml:space="preserve">Training staff should develop the </w:t>
      </w:r>
      <w:r>
        <w:t xml:space="preserve">recurrent </w:t>
      </w:r>
      <w:r w:rsidRPr="00D41FAB">
        <w:t>course content</w:t>
      </w:r>
      <w:r>
        <w:t xml:space="preserve"> based on a</w:t>
      </w:r>
      <w:r w:rsidRPr="00D41FAB">
        <w:t xml:space="preserve"> </w:t>
      </w:r>
      <w:r>
        <w:t>training needs a</w:t>
      </w:r>
      <w:r w:rsidRPr="00D41FAB">
        <w:t xml:space="preserve">nalysis </w:t>
      </w:r>
      <w:r>
        <w:t>which is used to e</w:t>
      </w:r>
      <w:r w:rsidRPr="003737EC">
        <w:t xml:space="preserve">valuate the current competencies </w:t>
      </w:r>
      <w:r>
        <w:t>of students</w:t>
      </w:r>
      <w:r w:rsidRPr="003737EC">
        <w:t xml:space="preserve"> and identify gaps that the </w:t>
      </w:r>
      <w:r w:rsidR="00E3180A">
        <w:t>revalidation</w:t>
      </w:r>
      <w:r>
        <w:t xml:space="preserve"> </w:t>
      </w:r>
      <w:r w:rsidRPr="003737EC">
        <w:t>training should address.</w:t>
      </w:r>
      <w:r>
        <w:t xml:space="preserve">  It is noted that the core </w:t>
      </w:r>
      <w:r w:rsidRPr="00D41FAB">
        <w:t>focus areas may change over time</w:t>
      </w:r>
      <w:r>
        <w:t xml:space="preserve"> and depending on the student intake.  </w:t>
      </w:r>
    </w:p>
    <w:p w14:paraId="65CA1CC3" w14:textId="77777777" w:rsidR="00155AAE" w:rsidRDefault="00155AAE" w:rsidP="00155AAE">
      <w:pPr>
        <w:pStyle w:val="BodyText"/>
      </w:pPr>
      <w:r w:rsidRPr="00D41FAB">
        <w:t xml:space="preserve">Lesson plans and detailed learning objectives should be developed based on the </w:t>
      </w:r>
      <w:r>
        <w:t xml:space="preserve">subject areas, </w:t>
      </w:r>
      <w:r w:rsidRPr="00D41FAB">
        <w:t>competence tables, references, and materials</w:t>
      </w:r>
      <w:r>
        <w:t xml:space="preserve"> listed in Part B of the </w:t>
      </w:r>
      <w:r w:rsidRPr="00D41FAB">
        <w:t>existing</w:t>
      </w:r>
      <w:r>
        <w:t xml:space="preserve"> VTS </w:t>
      </w:r>
      <w:r w:rsidRPr="00D41FAB">
        <w:t>model courses.</w:t>
      </w:r>
    </w:p>
    <w:p w14:paraId="346E96DE" w14:textId="5412AA74" w:rsidR="000B13CC" w:rsidRPr="00086770" w:rsidRDefault="00155AAE" w:rsidP="00FD7E61">
      <w:pPr>
        <w:pStyle w:val="BodyText"/>
        <w:rPr>
          <w:lang w:eastAsia="de-DE"/>
        </w:rPr>
      </w:pPr>
      <w:r>
        <w:t>The p</w:t>
      </w:r>
      <w:r w:rsidR="00C23743" w:rsidRPr="00086770">
        <w:t>resentation of the material should be tailored to reflect specific training objectives</w:t>
      </w:r>
      <w:r w:rsidR="005B5D18" w:rsidRPr="00086770">
        <w:t xml:space="preserve"> and include practical exercises, assessments, etc</w:t>
      </w:r>
      <w:r w:rsidR="00C23743" w:rsidRPr="00086770">
        <w:t xml:space="preserve">.  </w:t>
      </w:r>
      <w:r w:rsidR="00FD7E61" w:rsidRPr="00086770">
        <w:rPr>
          <w:lang w:eastAsia="de-DE"/>
        </w:rPr>
        <w:t xml:space="preserve">When developing lesson plans, the instructor </w:t>
      </w:r>
      <w:r w:rsidR="00754AC3" w:rsidRPr="00086770">
        <w:rPr>
          <w:lang w:eastAsia="de-DE"/>
        </w:rPr>
        <w:t>should</w:t>
      </w:r>
      <w:r w:rsidR="00FD7E61" w:rsidRPr="00086770">
        <w:rPr>
          <w:lang w:eastAsia="de-DE"/>
        </w:rPr>
        <w:t xml:space="preserve"> use teaching methods that will ensure students can achieve the required learning objectives.</w:t>
      </w:r>
    </w:p>
    <w:p w14:paraId="355B3A1F" w14:textId="025B920B" w:rsidR="000B13CC" w:rsidRPr="00086770" w:rsidRDefault="000B13CC" w:rsidP="007E0343">
      <w:pPr>
        <w:pStyle w:val="BodyText"/>
      </w:pPr>
      <w:r w:rsidRPr="00086770">
        <w:t>The course timetable may need to be adjusted d</w:t>
      </w:r>
      <w:r w:rsidRPr="00086770">
        <w:rPr>
          <w:lang w:eastAsia="de-DE"/>
        </w:rPr>
        <w:t xml:space="preserve">epending on the student intake as </w:t>
      </w:r>
      <w:r w:rsidRPr="00086770">
        <w:t>different students may require different lengths of time to cover the same content.</w:t>
      </w:r>
    </w:p>
    <w:p w14:paraId="0D23472C" w14:textId="77777777" w:rsidR="00264B5D" w:rsidRPr="00086770" w:rsidRDefault="00264B5D" w:rsidP="008018C0">
      <w:pPr>
        <w:rPr>
          <w:sz w:val="22"/>
        </w:rPr>
        <w:sectPr w:rsidR="00264B5D" w:rsidRPr="00086770" w:rsidSect="0002067D">
          <w:headerReference w:type="even" r:id="rId23"/>
          <w:headerReference w:type="default" r:id="rId24"/>
          <w:footerReference w:type="default" r:id="rId25"/>
          <w:headerReference w:type="first" r:id="rId26"/>
          <w:pgSz w:w="11906" w:h="16838" w:code="9"/>
          <w:pgMar w:top="1134" w:right="1134" w:bottom="1134" w:left="1134" w:header="567" w:footer="567" w:gutter="0"/>
          <w:cols w:space="708"/>
          <w:docGrid w:linePitch="360"/>
        </w:sectPr>
      </w:pPr>
    </w:p>
    <w:p w14:paraId="795E0C5D" w14:textId="73DC5EEE" w:rsidR="00FD7E61" w:rsidRPr="00086770" w:rsidRDefault="00FD7E61" w:rsidP="008018C0">
      <w:pPr>
        <w:rPr>
          <w:lang w:eastAsia="de-DE"/>
        </w:rPr>
      </w:pPr>
    </w:p>
    <w:p w14:paraId="5EFDE024" w14:textId="77777777" w:rsidR="005B35CD" w:rsidRPr="00086770" w:rsidRDefault="005B35CD" w:rsidP="00FF003A">
      <w:pPr>
        <w:pStyle w:val="Tablecaption"/>
      </w:pPr>
      <w:bookmarkStart w:id="150" w:name="_Toc81666427"/>
      <w:r w:rsidRPr="00086770">
        <w:t>Competence Level Taxonomy for VTS Training</w:t>
      </w:r>
      <w:bookmarkEnd w:id="150"/>
      <w:r w:rsidRPr="00086770">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3F4BDF" w:rsidRPr="00086770" w14:paraId="6A90BF98" w14:textId="77777777" w:rsidTr="00101E74">
        <w:trPr>
          <w:jc w:val="center"/>
        </w:trPr>
        <w:tc>
          <w:tcPr>
            <w:tcW w:w="3145" w:type="dxa"/>
            <w:tcBorders>
              <w:bottom w:val="single" w:sz="8" w:space="0" w:color="auto"/>
            </w:tcBorders>
            <w:vAlign w:val="center"/>
          </w:tcPr>
          <w:p w14:paraId="7AE2A629" w14:textId="77777777" w:rsidR="003F4BDF" w:rsidRPr="00086770" w:rsidRDefault="003F4BDF" w:rsidP="00101E74">
            <w:pPr>
              <w:pStyle w:val="Tableheading"/>
              <w:jc w:val="left"/>
              <w:rPr>
                <w:lang w:val="en-GB"/>
              </w:rPr>
            </w:pPr>
            <w:r w:rsidRPr="00086770">
              <w:rPr>
                <w:lang w:val="en-GB"/>
              </w:rPr>
              <w:t>Level</w:t>
            </w:r>
          </w:p>
        </w:tc>
        <w:tc>
          <w:tcPr>
            <w:tcW w:w="4500" w:type="dxa"/>
            <w:tcBorders>
              <w:bottom w:val="single" w:sz="8" w:space="0" w:color="auto"/>
            </w:tcBorders>
            <w:vAlign w:val="center"/>
          </w:tcPr>
          <w:p w14:paraId="640D6E26" w14:textId="77777777" w:rsidR="003F4BDF" w:rsidRPr="00086770" w:rsidRDefault="003F4BDF" w:rsidP="00101E74">
            <w:pPr>
              <w:pStyle w:val="Tableheading"/>
              <w:jc w:val="left"/>
              <w:rPr>
                <w:lang w:val="en-GB"/>
              </w:rPr>
            </w:pPr>
            <w:r w:rsidRPr="00086770">
              <w:rPr>
                <w:lang w:val="en-GB"/>
              </w:rPr>
              <w:t>Knowledge and/or Attitude</w:t>
            </w:r>
          </w:p>
        </w:tc>
        <w:tc>
          <w:tcPr>
            <w:tcW w:w="4680" w:type="dxa"/>
            <w:tcBorders>
              <w:bottom w:val="single" w:sz="8" w:space="0" w:color="auto"/>
            </w:tcBorders>
            <w:vAlign w:val="center"/>
          </w:tcPr>
          <w:p w14:paraId="7247A05D" w14:textId="77777777" w:rsidR="003F4BDF" w:rsidRPr="00086770" w:rsidRDefault="003F4BDF" w:rsidP="00101E74">
            <w:pPr>
              <w:pStyle w:val="Tableheading"/>
              <w:jc w:val="left"/>
              <w:rPr>
                <w:lang w:val="en-GB"/>
              </w:rPr>
            </w:pPr>
            <w:r w:rsidRPr="00086770">
              <w:rPr>
                <w:lang w:val="en-GB"/>
              </w:rPr>
              <w:t>Skill</w:t>
            </w:r>
          </w:p>
        </w:tc>
        <w:tc>
          <w:tcPr>
            <w:tcW w:w="3150" w:type="dxa"/>
            <w:tcBorders>
              <w:bottom w:val="single" w:sz="8" w:space="0" w:color="auto"/>
            </w:tcBorders>
          </w:tcPr>
          <w:p w14:paraId="40DFF397" w14:textId="77777777" w:rsidR="003F4BDF" w:rsidRPr="00086770" w:rsidRDefault="003F4BDF" w:rsidP="00101E74">
            <w:pPr>
              <w:pStyle w:val="Tableheading"/>
              <w:jc w:val="left"/>
              <w:rPr>
                <w:lang w:val="en-GB"/>
              </w:rPr>
            </w:pPr>
            <w:r w:rsidRPr="00086770">
              <w:rPr>
                <w:lang w:val="en-GB"/>
              </w:rPr>
              <w:t>Verbs (examples)</w:t>
            </w:r>
          </w:p>
        </w:tc>
      </w:tr>
      <w:tr w:rsidR="003F4BDF" w:rsidRPr="00086770" w14:paraId="77EA3B46" w14:textId="77777777" w:rsidTr="00101E74">
        <w:trPr>
          <w:jc w:val="center"/>
        </w:trPr>
        <w:tc>
          <w:tcPr>
            <w:tcW w:w="3145" w:type="dxa"/>
            <w:tcBorders>
              <w:top w:val="single" w:sz="8" w:space="0" w:color="auto"/>
            </w:tcBorders>
            <w:vAlign w:val="center"/>
          </w:tcPr>
          <w:p w14:paraId="4E131EF5" w14:textId="77777777" w:rsidR="003F4BDF" w:rsidRPr="00086770" w:rsidRDefault="003F4BDF" w:rsidP="00101E74">
            <w:pPr>
              <w:pStyle w:val="Tabletext"/>
            </w:pPr>
            <w:r w:rsidRPr="00086770">
              <w:t>Level 1</w:t>
            </w:r>
          </w:p>
          <w:p w14:paraId="4E9776B1" w14:textId="77777777" w:rsidR="003F4BDF" w:rsidRPr="00086770" w:rsidRDefault="003F4BDF" w:rsidP="00101E74">
            <w:pPr>
              <w:pStyle w:val="Tabletext"/>
            </w:pPr>
            <w:r w:rsidRPr="00086770">
              <w:t>Work of a routine and predictable nature generally requiring supervision</w:t>
            </w:r>
          </w:p>
        </w:tc>
        <w:tc>
          <w:tcPr>
            <w:tcW w:w="4500" w:type="dxa"/>
            <w:tcBorders>
              <w:top w:val="single" w:sz="8" w:space="0" w:color="auto"/>
            </w:tcBorders>
            <w:vAlign w:val="center"/>
          </w:tcPr>
          <w:p w14:paraId="23B14E67" w14:textId="77777777" w:rsidR="003F4BDF" w:rsidRPr="00086770" w:rsidRDefault="003F4BDF" w:rsidP="00101E74">
            <w:pPr>
              <w:pStyle w:val="Tabletext"/>
            </w:pPr>
            <w:r w:rsidRPr="00086770">
              <w:t>Comprehension</w:t>
            </w:r>
          </w:p>
          <w:p w14:paraId="641980AF" w14:textId="77777777" w:rsidR="003F4BDF" w:rsidRPr="00086770" w:rsidRDefault="003F4BDF" w:rsidP="00101E74">
            <w:pPr>
              <w:pStyle w:val="Tabletext"/>
            </w:pPr>
            <w:r w:rsidRPr="00086770">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416AAD6A" w14:textId="77777777" w:rsidR="003F4BDF" w:rsidRPr="00086770" w:rsidRDefault="003F4BDF" w:rsidP="00101E74">
            <w:pPr>
              <w:pStyle w:val="Tabletext"/>
            </w:pPr>
            <w:r w:rsidRPr="00086770">
              <w:t>Guided response</w:t>
            </w:r>
          </w:p>
          <w:p w14:paraId="348B8E4E" w14:textId="77777777" w:rsidR="003F4BDF" w:rsidRPr="00086770" w:rsidRDefault="003F4BDF" w:rsidP="00101E74">
            <w:pPr>
              <w:pStyle w:val="Tabletext"/>
            </w:pPr>
            <w:r w:rsidRPr="00086770">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68DF1529" w14:textId="77777777" w:rsidR="003F4BDF" w:rsidRPr="00086770" w:rsidRDefault="003F4BDF" w:rsidP="00101E74">
            <w:pPr>
              <w:pStyle w:val="Tabletext"/>
            </w:pPr>
            <w:r w:rsidRPr="00086770">
              <w:t>Arrange, define, list, locate, label, identify, select</w:t>
            </w:r>
          </w:p>
          <w:p w14:paraId="513BA308" w14:textId="77777777" w:rsidR="003F4BDF" w:rsidRPr="00086770" w:rsidRDefault="003F4BDF" w:rsidP="00101E74">
            <w:pPr>
              <w:pStyle w:val="Tabletext"/>
            </w:pPr>
          </w:p>
        </w:tc>
      </w:tr>
      <w:tr w:rsidR="003F4BDF" w:rsidRPr="00086770" w14:paraId="61DBD013" w14:textId="77777777" w:rsidTr="00101E74">
        <w:trPr>
          <w:jc w:val="center"/>
        </w:trPr>
        <w:tc>
          <w:tcPr>
            <w:tcW w:w="3145" w:type="dxa"/>
            <w:vAlign w:val="center"/>
          </w:tcPr>
          <w:p w14:paraId="6FF0F6AB" w14:textId="77777777" w:rsidR="003F4BDF" w:rsidRPr="00086770" w:rsidRDefault="003F4BDF" w:rsidP="00101E74">
            <w:pPr>
              <w:pStyle w:val="Tabletext"/>
            </w:pPr>
            <w:r w:rsidRPr="00086770">
              <w:t>Level 2</w:t>
            </w:r>
          </w:p>
          <w:p w14:paraId="0A340346" w14:textId="77777777" w:rsidR="003F4BDF" w:rsidRPr="00086770" w:rsidRDefault="003F4BDF" w:rsidP="00101E74">
            <w:pPr>
              <w:pStyle w:val="Tabletext"/>
            </w:pPr>
            <w:r w:rsidRPr="00086770">
              <w:t>More demanding range of work involving greater individual responsibility.  Some complex/non-routine activities</w:t>
            </w:r>
          </w:p>
        </w:tc>
        <w:tc>
          <w:tcPr>
            <w:tcW w:w="4500" w:type="dxa"/>
            <w:vAlign w:val="center"/>
          </w:tcPr>
          <w:p w14:paraId="086E3F5E" w14:textId="77777777" w:rsidR="003F4BDF" w:rsidRPr="00086770" w:rsidRDefault="003F4BDF" w:rsidP="00101E74">
            <w:pPr>
              <w:pStyle w:val="Tabletext"/>
            </w:pPr>
            <w:r w:rsidRPr="00086770">
              <w:t>Application</w:t>
            </w:r>
          </w:p>
          <w:p w14:paraId="0881AFB3" w14:textId="77777777" w:rsidR="003F4BDF" w:rsidRPr="00086770" w:rsidRDefault="003F4BDF" w:rsidP="00101E74">
            <w:pPr>
              <w:pStyle w:val="Tabletext"/>
            </w:pPr>
            <w:r w:rsidRPr="00086770">
              <w:t>Applies concepts and principles to new situations; applies laws and theories to practical situations; demonstrates correct usage of methods or procedures</w:t>
            </w:r>
          </w:p>
        </w:tc>
        <w:tc>
          <w:tcPr>
            <w:tcW w:w="4680" w:type="dxa"/>
            <w:vAlign w:val="center"/>
          </w:tcPr>
          <w:p w14:paraId="723E227E" w14:textId="77777777" w:rsidR="003F4BDF" w:rsidRPr="00086770" w:rsidRDefault="003F4BDF" w:rsidP="00101E74">
            <w:pPr>
              <w:pStyle w:val="Tabletext"/>
            </w:pPr>
            <w:r w:rsidRPr="00086770">
              <w:t>Autonomous response</w:t>
            </w:r>
          </w:p>
          <w:p w14:paraId="54BE2C04" w14:textId="77777777" w:rsidR="003F4BDF" w:rsidRPr="00086770" w:rsidRDefault="003F4BDF" w:rsidP="00101E74">
            <w:pPr>
              <w:pStyle w:val="Tabletext"/>
            </w:pPr>
            <w:r w:rsidRPr="00086770">
              <w:t>The learned responses have become habitual, and the movement is performed with confidence and proficiency</w:t>
            </w:r>
          </w:p>
        </w:tc>
        <w:tc>
          <w:tcPr>
            <w:tcW w:w="3150" w:type="dxa"/>
          </w:tcPr>
          <w:p w14:paraId="1EAB7331" w14:textId="77777777" w:rsidR="003F4BDF" w:rsidRPr="00086770" w:rsidRDefault="003F4BDF" w:rsidP="00101E74">
            <w:pPr>
              <w:pStyle w:val="Tabletext"/>
            </w:pPr>
            <w:r w:rsidRPr="00086770">
              <w:t xml:space="preserve">Comply (with), describe, display, give examples, recognise, operate, perform (an action), participate in </w:t>
            </w:r>
          </w:p>
          <w:p w14:paraId="326EDB32" w14:textId="77777777" w:rsidR="003F4BDF" w:rsidRPr="00086770" w:rsidRDefault="003F4BDF" w:rsidP="00101E74">
            <w:pPr>
              <w:pStyle w:val="Tabletext"/>
            </w:pPr>
          </w:p>
        </w:tc>
      </w:tr>
      <w:tr w:rsidR="003F4BDF" w:rsidRPr="00086770" w14:paraId="11B74EB1" w14:textId="77777777" w:rsidTr="00101E74">
        <w:trPr>
          <w:trHeight w:val="355"/>
          <w:jc w:val="center"/>
        </w:trPr>
        <w:tc>
          <w:tcPr>
            <w:tcW w:w="3145" w:type="dxa"/>
            <w:vAlign w:val="center"/>
          </w:tcPr>
          <w:p w14:paraId="48CA4A9C" w14:textId="77777777" w:rsidR="003F4BDF" w:rsidRPr="00086770" w:rsidRDefault="003F4BDF" w:rsidP="00101E74">
            <w:pPr>
              <w:pStyle w:val="Tabletext"/>
            </w:pPr>
            <w:r w:rsidRPr="00086770">
              <w:t>Level 3</w:t>
            </w:r>
          </w:p>
          <w:p w14:paraId="139D171E" w14:textId="77777777" w:rsidR="003F4BDF" w:rsidRPr="00086770" w:rsidRDefault="003F4BDF" w:rsidP="00101E74">
            <w:pPr>
              <w:pStyle w:val="Tabletext"/>
            </w:pPr>
            <w:r w:rsidRPr="00086770">
              <w:t>Skilled work involving a broad range of work activities.  Mostly complex and non-routine</w:t>
            </w:r>
          </w:p>
        </w:tc>
        <w:tc>
          <w:tcPr>
            <w:tcW w:w="4500" w:type="dxa"/>
            <w:vAlign w:val="center"/>
          </w:tcPr>
          <w:p w14:paraId="0C8CA894" w14:textId="77777777" w:rsidR="003F4BDF" w:rsidRPr="00086770" w:rsidRDefault="003F4BDF" w:rsidP="00101E74">
            <w:pPr>
              <w:pStyle w:val="Tabletext"/>
            </w:pPr>
            <w:r w:rsidRPr="00086770">
              <w:t>Analysis</w:t>
            </w:r>
          </w:p>
          <w:p w14:paraId="0B2BDE9B" w14:textId="77777777" w:rsidR="003F4BDF" w:rsidRPr="00086770" w:rsidRDefault="003F4BDF" w:rsidP="00101E74">
            <w:pPr>
              <w:pStyle w:val="Tabletext"/>
            </w:pPr>
            <w:r w:rsidRPr="00086770">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2D079390" w14:textId="77777777" w:rsidR="003F4BDF" w:rsidRPr="00086770" w:rsidRDefault="003F4BDF" w:rsidP="00101E74">
            <w:pPr>
              <w:pStyle w:val="Tabletext"/>
            </w:pPr>
            <w:r w:rsidRPr="00086770">
              <w:t>Complex observable response</w:t>
            </w:r>
          </w:p>
          <w:p w14:paraId="16B4B815" w14:textId="77777777" w:rsidR="003F4BDF" w:rsidRPr="00086770" w:rsidRDefault="003F4BDF" w:rsidP="00101E74">
            <w:pPr>
              <w:pStyle w:val="Tabletext"/>
            </w:pPr>
            <w:r w:rsidRPr="00086770">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2E06BD05" w14:textId="77777777" w:rsidR="003F4BDF" w:rsidRPr="00086770" w:rsidRDefault="003F4BDF" w:rsidP="00101E74">
            <w:pPr>
              <w:pStyle w:val="Tabletext"/>
            </w:pPr>
            <w:r w:rsidRPr="00086770">
              <w:t xml:space="preserve">Analyse, apply, categorise, classify, compare, differentiate, explain, justify, operate, solve </w:t>
            </w:r>
          </w:p>
          <w:p w14:paraId="538E35EB" w14:textId="77777777" w:rsidR="003F4BDF" w:rsidRPr="00086770" w:rsidRDefault="003F4BDF" w:rsidP="00101E74">
            <w:pPr>
              <w:pStyle w:val="Tabletext"/>
            </w:pPr>
          </w:p>
        </w:tc>
      </w:tr>
      <w:tr w:rsidR="003F4BDF" w:rsidRPr="00086770" w14:paraId="4EEBDE92" w14:textId="77777777" w:rsidTr="00101E74">
        <w:trPr>
          <w:trHeight w:val="355"/>
          <w:jc w:val="center"/>
        </w:trPr>
        <w:tc>
          <w:tcPr>
            <w:tcW w:w="3145" w:type="dxa"/>
            <w:vAlign w:val="center"/>
          </w:tcPr>
          <w:p w14:paraId="4052995E" w14:textId="77777777" w:rsidR="003F4BDF" w:rsidRPr="00086770" w:rsidRDefault="003F4BDF" w:rsidP="00101E74">
            <w:pPr>
              <w:pStyle w:val="Tabletext"/>
            </w:pPr>
            <w:r w:rsidRPr="00086770">
              <w:t>Level 4</w:t>
            </w:r>
          </w:p>
          <w:p w14:paraId="3BD28669" w14:textId="77777777" w:rsidR="003F4BDF" w:rsidRPr="00086770" w:rsidRDefault="003F4BDF" w:rsidP="00101E74">
            <w:pPr>
              <w:pStyle w:val="Tabletext"/>
            </w:pPr>
            <w:r w:rsidRPr="00086770">
              <w:t>Work that is often complex, technical and professional with a substantial degree of personal responsibility and autonomy</w:t>
            </w:r>
          </w:p>
        </w:tc>
        <w:tc>
          <w:tcPr>
            <w:tcW w:w="4500" w:type="dxa"/>
            <w:vAlign w:val="center"/>
          </w:tcPr>
          <w:p w14:paraId="167B4D21" w14:textId="77777777" w:rsidR="003F4BDF" w:rsidRPr="00086770" w:rsidRDefault="003F4BDF" w:rsidP="00101E74">
            <w:pPr>
              <w:pStyle w:val="Tabletext"/>
            </w:pPr>
            <w:r w:rsidRPr="00086770">
              <w:t>Synthesis</w:t>
            </w:r>
          </w:p>
          <w:p w14:paraId="134A9C72" w14:textId="77777777" w:rsidR="003F4BDF" w:rsidRPr="00086770" w:rsidRDefault="003F4BDF" w:rsidP="00101E74">
            <w:pPr>
              <w:pStyle w:val="Tabletext"/>
            </w:pPr>
            <w:r w:rsidRPr="00086770">
              <w:t>Integrates learning from different areas into a plan for solving a problem; formulates a new scheme for classifying objects or events</w:t>
            </w:r>
          </w:p>
        </w:tc>
        <w:tc>
          <w:tcPr>
            <w:tcW w:w="4680" w:type="dxa"/>
            <w:vAlign w:val="center"/>
          </w:tcPr>
          <w:p w14:paraId="30607065" w14:textId="77777777" w:rsidR="003F4BDF" w:rsidRPr="00086770" w:rsidRDefault="003F4BDF" w:rsidP="00101E74">
            <w:pPr>
              <w:pStyle w:val="Tabletext"/>
            </w:pPr>
            <w:r w:rsidRPr="00086770">
              <w:t>Adaptation</w:t>
            </w:r>
          </w:p>
          <w:p w14:paraId="7EC4A842" w14:textId="77777777" w:rsidR="003F4BDF" w:rsidRPr="00086770" w:rsidRDefault="003F4BDF" w:rsidP="00101E74">
            <w:pPr>
              <w:pStyle w:val="Tabletext"/>
            </w:pPr>
            <w:r w:rsidRPr="00086770">
              <w:t>Skills are so well developed that individuals can adapt rapidly to special requirements or problem situations</w:t>
            </w:r>
          </w:p>
        </w:tc>
        <w:tc>
          <w:tcPr>
            <w:tcW w:w="3150" w:type="dxa"/>
          </w:tcPr>
          <w:p w14:paraId="5977D673" w14:textId="77777777" w:rsidR="003F4BDF" w:rsidRPr="00086770" w:rsidRDefault="003F4BDF" w:rsidP="00101E74">
            <w:pPr>
              <w:pStyle w:val="Tabletext"/>
            </w:pPr>
            <w:r w:rsidRPr="00086770">
              <w:t xml:space="preserve">Adapt, construct (build), demonstrate, devise, evaluate, interpret, organize, plan, predict, resolve, respond to </w:t>
            </w:r>
          </w:p>
          <w:p w14:paraId="656AD7F6" w14:textId="77777777" w:rsidR="003F4BDF" w:rsidRPr="00086770" w:rsidRDefault="003F4BDF" w:rsidP="00101E74">
            <w:pPr>
              <w:pStyle w:val="Tabletext"/>
            </w:pPr>
          </w:p>
        </w:tc>
      </w:tr>
      <w:tr w:rsidR="003F4BDF" w:rsidRPr="00086770" w14:paraId="55C53AFF" w14:textId="77777777" w:rsidTr="00101E74">
        <w:trPr>
          <w:trHeight w:val="1216"/>
          <w:jc w:val="center"/>
        </w:trPr>
        <w:tc>
          <w:tcPr>
            <w:tcW w:w="3145" w:type="dxa"/>
            <w:vAlign w:val="center"/>
          </w:tcPr>
          <w:p w14:paraId="49C65796" w14:textId="77777777" w:rsidR="003F4BDF" w:rsidRPr="00086770" w:rsidRDefault="003F4BDF" w:rsidP="00101E74">
            <w:pPr>
              <w:pStyle w:val="Tabletext"/>
            </w:pPr>
            <w:r w:rsidRPr="00086770">
              <w:t>Level 5</w:t>
            </w:r>
          </w:p>
          <w:p w14:paraId="591AF972" w14:textId="77777777" w:rsidR="003F4BDF" w:rsidRPr="00086770" w:rsidRDefault="003F4BDF" w:rsidP="00101E74">
            <w:pPr>
              <w:pStyle w:val="Tabletext"/>
            </w:pPr>
            <w:r w:rsidRPr="00086770">
              <w:t>Complex techniques across wide and often unpredicted variety of contexts.  Professional/senior managerial work</w:t>
            </w:r>
          </w:p>
        </w:tc>
        <w:tc>
          <w:tcPr>
            <w:tcW w:w="4500" w:type="dxa"/>
            <w:vAlign w:val="center"/>
          </w:tcPr>
          <w:p w14:paraId="7AE07017" w14:textId="77777777" w:rsidR="003F4BDF" w:rsidRPr="00086770" w:rsidRDefault="003F4BDF" w:rsidP="00101E74">
            <w:pPr>
              <w:pStyle w:val="Tabletext"/>
            </w:pPr>
            <w:r w:rsidRPr="00086770">
              <w:t>Evaluation</w:t>
            </w:r>
          </w:p>
          <w:p w14:paraId="0F390EDB" w14:textId="77777777" w:rsidR="003F4BDF" w:rsidRPr="00086770" w:rsidRDefault="003F4BDF" w:rsidP="00101E74">
            <w:pPr>
              <w:pStyle w:val="Tabletext"/>
            </w:pPr>
            <w:r w:rsidRPr="00086770">
              <w:t>Judges the adequacy with which conclusions are supported by data; judges the value of a work by use of internal criteria; judges the value of a work by use of external standards of excellence</w:t>
            </w:r>
          </w:p>
        </w:tc>
        <w:tc>
          <w:tcPr>
            <w:tcW w:w="4680" w:type="dxa"/>
            <w:vAlign w:val="center"/>
          </w:tcPr>
          <w:p w14:paraId="1AFB9BA3" w14:textId="77777777" w:rsidR="003F4BDF" w:rsidRPr="00086770" w:rsidRDefault="003F4BDF" w:rsidP="00101E74">
            <w:pPr>
              <w:pStyle w:val="Tabletext"/>
            </w:pPr>
            <w:r w:rsidRPr="00086770">
              <w:t>Creation</w:t>
            </w:r>
          </w:p>
          <w:p w14:paraId="418E78E8" w14:textId="77777777" w:rsidR="003F4BDF" w:rsidRPr="00086770" w:rsidRDefault="003F4BDF" w:rsidP="00101E74">
            <w:pPr>
              <w:pStyle w:val="Tabletext"/>
            </w:pPr>
            <w:r w:rsidRPr="00086770">
              <w:t>The creation of new practices or procedures to fit a particular situation or specific problem and emphasizes creativity based upon highly developed skills</w:t>
            </w:r>
          </w:p>
        </w:tc>
        <w:tc>
          <w:tcPr>
            <w:tcW w:w="3150" w:type="dxa"/>
          </w:tcPr>
          <w:p w14:paraId="11C13B12" w14:textId="77777777" w:rsidR="003F4BDF" w:rsidRPr="00086770" w:rsidRDefault="003F4BDF" w:rsidP="00101E74">
            <w:pPr>
              <w:pStyle w:val="Tabletext"/>
            </w:pPr>
            <w:r w:rsidRPr="00086770">
              <w:t xml:space="preserve">construct, compose, coordinate, create, criticise, draw conclusion, evaluate, formulate, improve, judge, modify, synthesize </w:t>
            </w:r>
          </w:p>
          <w:p w14:paraId="3D03CC66" w14:textId="77777777" w:rsidR="003F4BDF" w:rsidRPr="00086770" w:rsidRDefault="003F4BDF" w:rsidP="00101E74">
            <w:pPr>
              <w:pStyle w:val="Tabletext"/>
            </w:pPr>
          </w:p>
        </w:tc>
      </w:tr>
    </w:tbl>
    <w:p w14:paraId="72C7FC11" w14:textId="464C5AB2" w:rsidR="002B06F9" w:rsidRPr="00086770" w:rsidRDefault="002B06F9" w:rsidP="006C44CF">
      <w:pPr>
        <w:pStyle w:val="BodyText"/>
      </w:pPr>
    </w:p>
    <w:p w14:paraId="4FBC9EB8" w14:textId="77777777" w:rsidR="00840F55" w:rsidRPr="00086770" w:rsidRDefault="00840F55" w:rsidP="006C44CF">
      <w:pPr>
        <w:pStyle w:val="BodyText"/>
        <w:sectPr w:rsidR="00840F55" w:rsidRPr="00086770" w:rsidSect="00327C40">
          <w:headerReference w:type="even" r:id="rId27"/>
          <w:headerReference w:type="default" r:id="rId28"/>
          <w:footerReference w:type="default" r:id="rId29"/>
          <w:headerReference w:type="first" r:id="rId30"/>
          <w:pgSz w:w="16838" w:h="11906" w:orient="landscape" w:code="9"/>
          <w:pgMar w:top="1134" w:right="1134" w:bottom="1134" w:left="1134" w:header="567" w:footer="567" w:gutter="0"/>
          <w:cols w:space="708"/>
          <w:docGrid w:linePitch="360"/>
        </w:sectPr>
      </w:pPr>
    </w:p>
    <w:p w14:paraId="7D1E1A8C" w14:textId="232C9AE7" w:rsidR="00E8766C" w:rsidRPr="00086770" w:rsidRDefault="00E8766C" w:rsidP="00035E0D">
      <w:pPr>
        <w:pStyle w:val="Heading2"/>
      </w:pPr>
      <w:bookmarkStart w:id="151" w:name="_Toc81666358"/>
      <w:bookmarkStart w:id="152" w:name="_Toc83322335"/>
      <w:bookmarkStart w:id="153" w:name="_Toc83322398"/>
      <w:bookmarkStart w:id="154" w:name="_Toc189922009"/>
      <w:r w:rsidRPr="00086770">
        <w:lastRenderedPageBreak/>
        <w:t xml:space="preserve">Competence </w:t>
      </w:r>
      <w:bookmarkEnd w:id="151"/>
      <w:r w:rsidR="00E82752" w:rsidRPr="00086770">
        <w:t>levels</w:t>
      </w:r>
      <w:bookmarkEnd w:id="152"/>
      <w:bookmarkEnd w:id="153"/>
      <w:bookmarkEnd w:id="154"/>
    </w:p>
    <w:p w14:paraId="06ED6F2A" w14:textId="0CED697B" w:rsidR="006C44CF" w:rsidRPr="00086770" w:rsidRDefault="006C44CF" w:rsidP="006C44CF">
      <w:pPr>
        <w:pStyle w:val="BodyText"/>
      </w:pPr>
      <w:r w:rsidRPr="00086770">
        <w:t xml:space="preserve">To assist in the development of lesson plans, five levels of competence are used in the model courses for VTS personnel.  Levels 1 to 4 are used in the model course for the training of VTS Operators.  </w:t>
      </w:r>
      <w:r w:rsidR="00E3180A">
        <w:t>L</w:t>
      </w:r>
      <w:r w:rsidR="00E3180A" w:rsidRPr="00086770">
        <w:t xml:space="preserve">earning </w:t>
      </w:r>
      <w:r w:rsidR="00327D38" w:rsidRPr="00086770">
        <w:t xml:space="preserve">objectives are provided within the </w:t>
      </w:r>
      <w:r w:rsidR="00155AAE">
        <w:t xml:space="preserve">VTS </w:t>
      </w:r>
      <w:r w:rsidR="00327D38" w:rsidRPr="00086770">
        <w:t xml:space="preserve">model course.  </w:t>
      </w:r>
      <w:r w:rsidR="003F5FBC" w:rsidRPr="00086770">
        <w:t xml:space="preserve">Verb taxonomies have been provided with these levels to assist </w:t>
      </w:r>
      <w:r w:rsidR="00640DCB" w:rsidRPr="00086770">
        <w:t xml:space="preserve">the training staff </w:t>
      </w:r>
      <w:r w:rsidR="003F5FBC" w:rsidRPr="00086770">
        <w:t xml:space="preserve">with the creation of detailed </w:t>
      </w:r>
      <w:r w:rsidR="001B1207" w:rsidRPr="00086770">
        <w:t xml:space="preserve">learning objectives.  </w:t>
      </w:r>
      <w:r w:rsidR="00327D38" w:rsidRPr="00086770">
        <w:t xml:space="preserve">(Table </w:t>
      </w:r>
      <w:r w:rsidR="00887E98">
        <w:t>1</w:t>
      </w:r>
      <w:r w:rsidR="00887E98" w:rsidRPr="00086770">
        <w:t xml:space="preserve"> </w:t>
      </w:r>
      <w:r w:rsidR="001B1207" w:rsidRPr="00086770">
        <w:t>refers</w:t>
      </w:r>
      <w:r w:rsidR="00F74050" w:rsidRPr="00086770">
        <w:t xml:space="preserve"> to the competence level taxonomy for VTS Training</w:t>
      </w:r>
      <w:r w:rsidR="00327D38" w:rsidRPr="00086770">
        <w:t>)</w:t>
      </w:r>
      <w:r w:rsidR="001B1207" w:rsidRPr="00086770">
        <w:t xml:space="preserve"> </w:t>
      </w:r>
    </w:p>
    <w:p w14:paraId="35EFA74C" w14:textId="47D0E347" w:rsidR="00292C19" w:rsidRPr="00086770" w:rsidRDefault="00751C31" w:rsidP="00035E0D">
      <w:pPr>
        <w:pStyle w:val="Heading2"/>
      </w:pPr>
      <w:bookmarkStart w:id="155" w:name="_Toc81666359"/>
      <w:bookmarkStart w:id="156" w:name="_Toc83322336"/>
      <w:bookmarkStart w:id="157" w:name="_Toc83322399"/>
      <w:bookmarkStart w:id="158" w:name="_Toc189922010"/>
      <w:r w:rsidRPr="00086770">
        <w:t>Competence</w:t>
      </w:r>
      <w:r w:rsidR="00670BE4" w:rsidRPr="00086770">
        <w:t xml:space="preserve"> tables, teaching aids and references</w:t>
      </w:r>
      <w:bookmarkEnd w:id="155"/>
      <w:bookmarkEnd w:id="156"/>
      <w:bookmarkEnd w:id="157"/>
      <w:bookmarkEnd w:id="158"/>
    </w:p>
    <w:p w14:paraId="45F1D591" w14:textId="77777777" w:rsidR="00292C19" w:rsidRPr="00086770" w:rsidRDefault="00292C19" w:rsidP="00292C19">
      <w:pPr>
        <w:pStyle w:val="Heading2separationline"/>
        <w:rPr>
          <w:lang w:eastAsia="de-DE"/>
        </w:rPr>
      </w:pPr>
    </w:p>
    <w:p w14:paraId="699AF609" w14:textId="72D4BEA1" w:rsidR="006E0BDC" w:rsidRPr="00086770" w:rsidRDefault="00EC5E1D" w:rsidP="00292C19">
      <w:pPr>
        <w:pStyle w:val="BodyText"/>
        <w:rPr>
          <w:lang w:eastAsia="de-DE"/>
        </w:rPr>
      </w:pPr>
      <w:r w:rsidRPr="00086770">
        <w:rPr>
          <w:lang w:eastAsia="de-DE"/>
        </w:rPr>
        <w:t xml:space="preserve">Detailed </w:t>
      </w:r>
      <w:r w:rsidR="00751C31" w:rsidRPr="00086770">
        <w:rPr>
          <w:lang w:eastAsia="de-DE"/>
        </w:rPr>
        <w:t>competence</w:t>
      </w:r>
      <w:r w:rsidRPr="00086770">
        <w:rPr>
          <w:lang w:eastAsia="de-DE"/>
        </w:rPr>
        <w:t xml:space="preserve"> tables </w:t>
      </w:r>
      <w:r w:rsidR="00B30F4D" w:rsidRPr="00086770">
        <w:rPr>
          <w:lang w:eastAsia="de-DE"/>
        </w:rPr>
        <w:t>are provided</w:t>
      </w:r>
      <w:r w:rsidR="00D3535D" w:rsidRPr="00086770">
        <w:rPr>
          <w:lang w:eastAsia="de-DE"/>
        </w:rPr>
        <w:t xml:space="preserve"> in part B</w:t>
      </w:r>
      <w:r w:rsidR="00155AAE">
        <w:rPr>
          <w:lang w:eastAsia="de-DE"/>
        </w:rPr>
        <w:t xml:space="preserve"> of the respective VTS model course</w:t>
      </w:r>
      <w:r w:rsidR="00B30F4D" w:rsidRPr="00086770">
        <w:rPr>
          <w:lang w:eastAsia="de-DE"/>
        </w:rPr>
        <w:t xml:space="preserve">, </w:t>
      </w:r>
      <w:r w:rsidR="00687067" w:rsidRPr="00086770">
        <w:rPr>
          <w:lang w:eastAsia="de-DE"/>
        </w:rPr>
        <w:t>including</w:t>
      </w:r>
      <w:r w:rsidR="00B30F4D" w:rsidRPr="00086770">
        <w:rPr>
          <w:lang w:eastAsia="de-DE"/>
        </w:rPr>
        <w:t xml:space="preserve"> competence levels and proposed teaching aids and references.  </w:t>
      </w:r>
      <w:r w:rsidR="00670BE4" w:rsidRPr="00086770">
        <w:t>The training materials prepared (e</w:t>
      </w:r>
      <w:r w:rsidR="00155AAE">
        <w:t>.</w:t>
      </w:r>
      <w:r w:rsidR="00670BE4" w:rsidRPr="00086770">
        <w:t>g</w:t>
      </w:r>
      <w:r w:rsidR="00155AAE">
        <w:t>.</w:t>
      </w:r>
      <w:r w:rsidR="00670BE4" w:rsidRPr="00086770">
        <w:t xml:space="preserve"> course notes, course presentations and reference documents etc) </w:t>
      </w:r>
      <w:r w:rsidR="006E0BDC" w:rsidRPr="00086770">
        <w:rPr>
          <w:lang w:eastAsia="de-DE"/>
        </w:rPr>
        <w:t xml:space="preserve">should be consistent with IALA standards and </w:t>
      </w:r>
      <w:proofErr w:type="gramStart"/>
      <w:r w:rsidR="00E548B1">
        <w:rPr>
          <w:lang w:eastAsia="de-DE"/>
        </w:rPr>
        <w:t>take</w:t>
      </w:r>
      <w:r w:rsidR="006E0BDC" w:rsidRPr="00086770">
        <w:rPr>
          <w:lang w:eastAsia="de-DE"/>
        </w:rPr>
        <w:t xml:space="preserve"> into account</w:t>
      </w:r>
      <w:proofErr w:type="gramEnd"/>
      <w:r w:rsidR="006E0BDC" w:rsidRPr="00086770">
        <w:rPr>
          <w:lang w:eastAsia="de-DE"/>
        </w:rPr>
        <w:t xml:space="preserve"> recent changes and industry developments.  These training materials should be available to the student for their reference.</w:t>
      </w:r>
    </w:p>
    <w:p w14:paraId="0D49200F" w14:textId="4A33CD3B" w:rsidR="008D207C" w:rsidRPr="00086770" w:rsidRDefault="008D207C" w:rsidP="00035E0D">
      <w:pPr>
        <w:pStyle w:val="Heading2"/>
      </w:pPr>
      <w:bookmarkStart w:id="159" w:name="_Toc111253210"/>
      <w:bookmarkStart w:id="160" w:name="_Toc189922011"/>
      <w:r w:rsidRPr="00086770">
        <w:t>References</w:t>
      </w:r>
      <w:bookmarkEnd w:id="159"/>
      <w:bookmarkEnd w:id="160"/>
      <w:r w:rsidRPr="00086770">
        <w:t xml:space="preserve"> </w:t>
      </w:r>
    </w:p>
    <w:p w14:paraId="495F9D1D" w14:textId="77777777" w:rsidR="008D207C" w:rsidRPr="00086770" w:rsidRDefault="008D207C" w:rsidP="008D207C">
      <w:pPr>
        <w:pStyle w:val="Heading2separationline"/>
        <w:rPr>
          <w:lang w:eastAsia="de-DE"/>
        </w:rPr>
      </w:pPr>
    </w:p>
    <w:p w14:paraId="3230C548" w14:textId="0F03522F" w:rsidR="00D10671" w:rsidRPr="00086770" w:rsidRDefault="00F44426" w:rsidP="00B024FF">
      <w:pPr>
        <w:pStyle w:val="BodyText"/>
      </w:pPr>
      <w:r>
        <w:t>Revalidation c</w:t>
      </w:r>
      <w:r w:rsidRPr="00086770">
        <w:t xml:space="preserve">ourse </w:t>
      </w:r>
      <w:r w:rsidR="008D207C" w:rsidRPr="00086770">
        <w:t xml:space="preserve">development and delivery should take into consideration the </w:t>
      </w:r>
      <w:r w:rsidR="008B3F5E">
        <w:t xml:space="preserve">references listed in the respective model course. </w:t>
      </w:r>
    </w:p>
    <w:p w14:paraId="6D2AAABF" w14:textId="7EC38E0C" w:rsidR="001C6B00" w:rsidRPr="00086770" w:rsidRDefault="001C6B00" w:rsidP="00035E0D">
      <w:pPr>
        <w:pStyle w:val="Heading2"/>
      </w:pPr>
      <w:bookmarkStart w:id="161" w:name="_Toc40341886"/>
      <w:bookmarkStart w:id="162" w:name="_Toc62642251"/>
      <w:bookmarkStart w:id="163" w:name="_Toc81666360"/>
      <w:bookmarkStart w:id="164" w:name="_Toc83322337"/>
      <w:bookmarkStart w:id="165" w:name="_Toc83322400"/>
      <w:bookmarkStart w:id="166" w:name="_Toc189922012"/>
      <w:r w:rsidRPr="00086770">
        <w:t xml:space="preserve">Course </w:t>
      </w:r>
      <w:bookmarkEnd w:id="161"/>
      <w:bookmarkEnd w:id="162"/>
      <w:bookmarkEnd w:id="163"/>
      <w:r w:rsidR="0046570A" w:rsidRPr="00086770">
        <w:t>review and updating</w:t>
      </w:r>
      <w:bookmarkEnd w:id="164"/>
      <w:bookmarkEnd w:id="165"/>
      <w:bookmarkEnd w:id="166"/>
    </w:p>
    <w:p w14:paraId="18E5589A" w14:textId="77777777" w:rsidR="001C6B00" w:rsidRPr="00086770" w:rsidRDefault="001C6B00" w:rsidP="001C6B00">
      <w:pPr>
        <w:pStyle w:val="Heading2separationline"/>
        <w:rPr>
          <w:lang w:eastAsia="de-DE"/>
        </w:rPr>
      </w:pPr>
    </w:p>
    <w:p w14:paraId="3184BF1F" w14:textId="548E9667" w:rsidR="00F03EB2" w:rsidRPr="00086770" w:rsidRDefault="001C6B00" w:rsidP="001C6B00">
      <w:pPr>
        <w:pStyle w:val="BodyText"/>
        <w:rPr>
          <w:lang w:eastAsia="de-DE"/>
        </w:rPr>
      </w:pPr>
      <w:r w:rsidRPr="00086770">
        <w:rPr>
          <w:lang w:eastAsia="de-DE"/>
        </w:rPr>
        <w:t xml:space="preserve">The course content should be reviewed </w:t>
      </w:r>
      <w:r w:rsidR="00824C25" w:rsidRPr="00086770">
        <w:rPr>
          <w:lang w:eastAsia="de-DE"/>
        </w:rPr>
        <w:t>on a regular basis</w:t>
      </w:r>
      <w:r w:rsidRPr="00086770">
        <w:rPr>
          <w:lang w:eastAsia="de-DE"/>
        </w:rPr>
        <w:t xml:space="preserve"> to ensure </w:t>
      </w:r>
      <w:r w:rsidR="00F03EB2" w:rsidRPr="00086770">
        <w:rPr>
          <w:lang w:eastAsia="de-DE"/>
        </w:rPr>
        <w:t xml:space="preserve">it </w:t>
      </w:r>
      <w:r w:rsidR="00F03EB2" w:rsidRPr="00086770">
        <w:t xml:space="preserve">reflects the current IALA standards, recommendations, guidelines and </w:t>
      </w:r>
      <w:r w:rsidR="00FE6C8F" w:rsidRPr="00086770">
        <w:t>consider</w:t>
      </w:r>
      <w:r w:rsidR="00F03EB2" w:rsidRPr="00086770">
        <w:t xml:space="preserve"> recent changes and industry developments.</w:t>
      </w:r>
    </w:p>
    <w:p w14:paraId="4CA4E46C" w14:textId="77777777" w:rsidR="00292C19" w:rsidRPr="00086770" w:rsidRDefault="001C6B00" w:rsidP="006C44CF">
      <w:pPr>
        <w:pStyle w:val="BodyText"/>
        <w:rPr>
          <w:lang w:eastAsia="de-DE"/>
        </w:rPr>
      </w:pPr>
      <w:r w:rsidRPr="00086770">
        <w:rPr>
          <w:lang w:eastAsia="de-DE"/>
        </w:rPr>
        <w:t xml:space="preserve">On conclusion of the course, a review should be undertaken based on course feedback and observations during course delivery to identify ongoing improvements and training materials that may need updating.  </w:t>
      </w:r>
    </w:p>
    <w:p w14:paraId="7438C3AE" w14:textId="091AA24E" w:rsidR="007250D4" w:rsidRPr="00086770" w:rsidRDefault="007250D4" w:rsidP="007250D4">
      <w:pPr>
        <w:pStyle w:val="Heading1"/>
      </w:pPr>
      <w:bookmarkStart w:id="167" w:name="_Toc189922013"/>
      <w:bookmarkStart w:id="168" w:name="_Toc419881208"/>
      <w:bookmarkStart w:id="169" w:name="_Toc442348096"/>
      <w:bookmarkStart w:id="170" w:name="_Toc81666367"/>
      <w:r w:rsidRPr="00086770">
        <w:t>A</w:t>
      </w:r>
      <w:r w:rsidR="002F29B2" w:rsidRPr="00086770">
        <w:t>ssessment</w:t>
      </w:r>
      <w:bookmarkEnd w:id="167"/>
      <w:r w:rsidRPr="00086770">
        <w:t xml:space="preserve"> </w:t>
      </w:r>
    </w:p>
    <w:p w14:paraId="40B7F13B" w14:textId="77777777" w:rsidR="007250D4" w:rsidRPr="00086770" w:rsidRDefault="007250D4" w:rsidP="007250D4">
      <w:pPr>
        <w:pStyle w:val="Heading1separatationline"/>
      </w:pPr>
    </w:p>
    <w:p w14:paraId="186F3FE5" w14:textId="320DCA02" w:rsidR="007250D4" w:rsidRPr="00086770" w:rsidRDefault="007250D4" w:rsidP="007250D4">
      <w:pPr>
        <w:pStyle w:val="BodyText"/>
      </w:pPr>
      <w:r w:rsidRPr="00086770">
        <w:t xml:space="preserve">Student progress should be continually </w:t>
      </w:r>
      <w:r w:rsidR="00E659DB" w:rsidRPr="00086770">
        <w:t xml:space="preserve">monitored and </w:t>
      </w:r>
      <w:r w:rsidRPr="00086770">
        <w:t xml:space="preserve">assessed, and regular reviews undertaken.  Any problems </w:t>
      </w:r>
      <w:r w:rsidR="000C7BB4" w:rsidRPr="00086770">
        <w:t xml:space="preserve">that may arise </w:t>
      </w:r>
      <w:r w:rsidRPr="00086770">
        <w:t xml:space="preserve">should be addressed </w:t>
      </w:r>
      <w:r w:rsidR="00C75AA3" w:rsidRPr="00086770">
        <w:t>so that</w:t>
      </w:r>
      <w:r w:rsidRPr="00086770">
        <w:t xml:space="preserve"> the student </w:t>
      </w:r>
      <w:r w:rsidR="004E7E6D" w:rsidRPr="00086770">
        <w:t>can</w:t>
      </w:r>
      <w:r w:rsidR="008E4C85" w:rsidRPr="00086770">
        <w:t xml:space="preserve"> </w:t>
      </w:r>
      <w:r w:rsidRPr="00086770">
        <w:t>attain the required levels of competence</w:t>
      </w:r>
      <w:r w:rsidR="009B6D68" w:rsidRPr="00086770">
        <w:t xml:space="preserve"> and</w:t>
      </w:r>
      <w:r w:rsidRPr="00086770">
        <w:t xml:space="preserve"> </w:t>
      </w:r>
      <w:proofErr w:type="gramStart"/>
      <w:r w:rsidR="00214BA8" w:rsidRPr="00086770">
        <w:t>has</w:t>
      </w:r>
      <w:r w:rsidR="003E2B6C" w:rsidRPr="00086770">
        <w:t xml:space="preserve"> the opportunity to</w:t>
      </w:r>
      <w:proofErr w:type="gramEnd"/>
      <w:r w:rsidRPr="00086770">
        <w:t xml:space="preserve"> meet the course objectives.  Assessments should reflect the level of competence required, as provided in the competence tables for each module.  </w:t>
      </w:r>
    </w:p>
    <w:p w14:paraId="7EF2F60D" w14:textId="63C3C333" w:rsidR="007250D4" w:rsidRPr="00086770" w:rsidRDefault="007250D4" w:rsidP="007250D4">
      <w:pPr>
        <w:pStyle w:val="BodyText"/>
      </w:pPr>
      <w:r w:rsidRPr="00086770">
        <w:t xml:space="preserve">The </w:t>
      </w:r>
      <w:r w:rsidR="003C1A71">
        <w:t>training organisation or VTS provider delivering the revalidation course</w:t>
      </w:r>
      <w:r w:rsidR="003C1A71" w:rsidRPr="00340086">
        <w:t xml:space="preserve"> </w:t>
      </w:r>
      <w:r w:rsidRPr="00086770">
        <w:t>should determine the assessment methods to be used to ensure competence levels have been attained for each subject</w:t>
      </w:r>
      <w:r w:rsidR="00155AAE">
        <w:t xml:space="preserve"> element</w:t>
      </w:r>
      <w:r w:rsidRPr="00086770">
        <w:t xml:space="preserve">. </w:t>
      </w:r>
      <w:r w:rsidR="00671012">
        <w:t>This includes</w:t>
      </w:r>
      <w:r w:rsidR="00273E52" w:rsidRPr="00086770">
        <w:t xml:space="preserve"> procedures to </w:t>
      </w:r>
      <w:r w:rsidR="00DB17AE" w:rsidRPr="00086770">
        <w:t>address</w:t>
      </w:r>
      <w:r w:rsidR="00273E52" w:rsidRPr="00086770">
        <w:t xml:space="preserve"> instances where the student is unable to attain the required competence.</w:t>
      </w:r>
    </w:p>
    <w:p w14:paraId="49D643F6" w14:textId="3589AAF5" w:rsidR="007250D4" w:rsidRPr="00086770" w:rsidRDefault="007250D4" w:rsidP="007250D4">
      <w:pPr>
        <w:pStyle w:val="BodyText"/>
      </w:pPr>
      <w:r w:rsidRPr="00086770">
        <w:t>Assessment results should be recorded and retained</w:t>
      </w:r>
      <w:r w:rsidR="00240D89" w:rsidRPr="00086770">
        <w:t xml:space="preserve"> </w:t>
      </w:r>
      <w:r w:rsidR="00155AAE">
        <w:t xml:space="preserve">in accordance with national and/or organizational requirements as evidence </w:t>
      </w:r>
      <w:r w:rsidRPr="00086770">
        <w:t xml:space="preserve">to indicate the </w:t>
      </w:r>
      <w:r w:rsidR="003F7756" w:rsidRPr="00086770">
        <w:t xml:space="preserve">competence </w:t>
      </w:r>
      <w:r w:rsidRPr="00086770">
        <w:t xml:space="preserve">levels that have been attained for each subject of the model course. </w:t>
      </w:r>
    </w:p>
    <w:p w14:paraId="7AE2D0C1" w14:textId="0C5E0CFB" w:rsidR="007250D4" w:rsidRPr="00086770" w:rsidRDefault="007250D4" w:rsidP="003B33BA">
      <w:pPr>
        <w:pStyle w:val="Heading1"/>
        <w:spacing w:before="120" w:line="240" w:lineRule="auto"/>
        <w:ind w:left="432" w:hanging="432"/>
      </w:pPr>
      <w:bookmarkStart w:id="171" w:name="_Toc189922014"/>
      <w:r w:rsidRPr="00086770">
        <w:t>C</w:t>
      </w:r>
      <w:r w:rsidR="00493877" w:rsidRPr="00086770">
        <w:t>ourse</w:t>
      </w:r>
      <w:r w:rsidR="002570E6" w:rsidRPr="00086770">
        <w:t xml:space="preserve"> </w:t>
      </w:r>
      <w:r w:rsidR="00E3180A">
        <w:t>Certificate</w:t>
      </w:r>
      <w:r w:rsidR="00E3180A" w:rsidRPr="00086770">
        <w:t xml:space="preserve"> </w:t>
      </w:r>
      <w:bookmarkEnd w:id="171"/>
    </w:p>
    <w:p w14:paraId="6A6F6456" w14:textId="77777777" w:rsidR="007250D4" w:rsidRPr="00086770" w:rsidRDefault="007250D4" w:rsidP="007250D4">
      <w:pPr>
        <w:pStyle w:val="Heading1separatationline"/>
      </w:pPr>
    </w:p>
    <w:p w14:paraId="4E692A8E" w14:textId="3049BC7B" w:rsidR="007250D4" w:rsidRPr="00086770" w:rsidRDefault="007250D4" w:rsidP="007250D4">
      <w:pPr>
        <w:pStyle w:val="BodyText"/>
      </w:pPr>
      <w:r w:rsidRPr="00086770">
        <w:t xml:space="preserve">A </w:t>
      </w:r>
      <w:r w:rsidR="00DD3088" w:rsidRPr="00086770">
        <w:t xml:space="preserve">student </w:t>
      </w:r>
      <w:r w:rsidRPr="00086770">
        <w:t xml:space="preserve">should be </w:t>
      </w:r>
      <w:r w:rsidR="00DD3088" w:rsidRPr="00086770">
        <w:t>considered competent when they have</w:t>
      </w:r>
      <w:r w:rsidRPr="00086770">
        <w:t>:</w:t>
      </w:r>
    </w:p>
    <w:p w14:paraId="33927855" w14:textId="5E50CE61" w:rsidR="007250D4" w:rsidRPr="00086770" w:rsidRDefault="00DD3088" w:rsidP="007250D4">
      <w:pPr>
        <w:pStyle w:val="Bullet1"/>
      </w:pPr>
      <w:r w:rsidRPr="00086770">
        <w:t xml:space="preserve">demonstrated </w:t>
      </w:r>
      <w:r w:rsidR="007250D4" w:rsidRPr="00086770">
        <w:t xml:space="preserve">they have the theoretical and practical knowledge, and </w:t>
      </w:r>
    </w:p>
    <w:p w14:paraId="7BF776A6" w14:textId="458E3D79" w:rsidR="00BE7255" w:rsidRDefault="007250D4" w:rsidP="00DD3088">
      <w:pPr>
        <w:pStyle w:val="Bullet1"/>
        <w:rPr>
          <w:ins w:id="172" w:author="Abercrombie, Kerrie" w:date="2025-09-10T20:27:00Z" w16du:dateUtc="2025-09-10T10:27:00Z"/>
        </w:rPr>
      </w:pPr>
      <w:r w:rsidRPr="00086770">
        <w:t>ha</w:t>
      </w:r>
      <w:r w:rsidR="00AD13D1" w:rsidRPr="00086770">
        <w:t>ve</w:t>
      </w:r>
      <w:r w:rsidRPr="00086770">
        <w:t xml:space="preserve"> passed the appropriate assessments to ensure the</w:t>
      </w:r>
      <w:r w:rsidR="00DD3088" w:rsidRPr="00086770">
        <w:t>y</w:t>
      </w:r>
      <w:r w:rsidRPr="00086770">
        <w:t xml:space="preserve"> </w:t>
      </w:r>
      <w:r w:rsidR="00AD13D1" w:rsidRPr="00086770">
        <w:t xml:space="preserve">have </w:t>
      </w:r>
      <w:r w:rsidRPr="00086770">
        <w:t>met the required competency as outlined in this model course.</w:t>
      </w:r>
    </w:p>
    <w:p w14:paraId="179B75E0" w14:textId="77777777" w:rsidR="00811E9D" w:rsidRDefault="00811E9D" w:rsidP="00811E9D">
      <w:pPr>
        <w:pStyle w:val="BodyText"/>
        <w:rPr>
          <w:ins w:id="173" w:author="Abercrombie, Kerrie" w:date="2025-09-10T20:27:00Z" w16du:dateUtc="2025-09-10T10:27:00Z"/>
        </w:rPr>
      </w:pPr>
      <w:ins w:id="174" w:author="Abercrombie, Kerrie" w:date="2025-09-10T20:27:00Z" w16du:dateUtc="2025-09-10T10:27:00Z">
        <w:r w:rsidRPr="004154B6">
          <w:t>An accredited training organisation approved to provide Model Course C0103-5 may issue a course certificate upon successful completion.</w:t>
        </w:r>
      </w:ins>
    </w:p>
    <w:p w14:paraId="7C74340D" w14:textId="453306EB" w:rsidR="00811E9D" w:rsidRDefault="00811E9D" w:rsidP="00811E9D">
      <w:pPr>
        <w:pStyle w:val="BodyText"/>
        <w:rPr>
          <w:ins w:id="175" w:author="Abercrombie, Kerrie" w:date="2025-08-29T10:58:00Z" w16du:dateUtc="2025-08-29T00:58:00Z"/>
        </w:rPr>
      </w:pPr>
      <w:ins w:id="176" w:author="Abercrombie, Kerrie" w:date="2025-09-10T20:27:00Z" w16du:dateUtc="2025-09-10T10:27:00Z">
        <w:r w:rsidRPr="00DF2015">
          <w:t>Where a VTS provider is approved to deliver revalidation training for their own personnel, they are not required to issue a course certificate, as they are not an accredited training organisation under</w:t>
        </w:r>
        <w:r>
          <w:t xml:space="preserve"> G1014. </w:t>
        </w:r>
      </w:ins>
    </w:p>
    <w:p w14:paraId="5FCD5FD0" w14:textId="77777777" w:rsidR="004154B6" w:rsidRPr="00086770" w:rsidRDefault="004154B6" w:rsidP="004154B6">
      <w:pPr>
        <w:pStyle w:val="Bullet1"/>
        <w:numPr>
          <w:ilvl w:val="0"/>
          <w:numId w:val="0"/>
        </w:numPr>
        <w:ind w:left="425" w:hanging="425"/>
      </w:pPr>
    </w:p>
    <w:p w14:paraId="5CB8BD4D" w14:textId="06F43554" w:rsidR="007250D4" w:rsidRPr="00086770" w:rsidRDefault="007250D4" w:rsidP="003B33BA">
      <w:pPr>
        <w:pStyle w:val="Heading1"/>
        <w:spacing w:before="120" w:line="240" w:lineRule="auto"/>
        <w:ind w:left="432" w:hanging="432"/>
      </w:pPr>
      <w:bookmarkStart w:id="177" w:name="_Toc189922015"/>
      <w:r w:rsidRPr="00086770">
        <w:t>A</w:t>
      </w:r>
      <w:r w:rsidR="002F29B2" w:rsidRPr="00086770">
        <w:t>cronyms</w:t>
      </w:r>
      <w:bookmarkEnd w:id="177"/>
    </w:p>
    <w:p w14:paraId="36430DA3" w14:textId="77777777" w:rsidR="007250D4" w:rsidRPr="00086770" w:rsidRDefault="007250D4" w:rsidP="007250D4">
      <w:pPr>
        <w:pStyle w:val="Heading1separatationline"/>
      </w:pPr>
    </w:p>
    <w:p w14:paraId="7316665B" w14:textId="77777777" w:rsidR="00E6153D" w:rsidRPr="00086770" w:rsidRDefault="00E6153D" w:rsidP="00E6153D">
      <w:pPr>
        <w:pStyle w:val="Acronym"/>
      </w:pPr>
      <w:commentRangeStart w:id="178"/>
      <w:r w:rsidRPr="00086770">
        <w:t>IALA</w:t>
      </w:r>
      <w:commentRangeEnd w:id="178"/>
      <w:r w:rsidR="00811E9D">
        <w:rPr>
          <w:rStyle w:val="CommentReference"/>
        </w:rPr>
        <w:commentReference w:id="178"/>
      </w:r>
      <w:r w:rsidRPr="00086770">
        <w:tab/>
      </w:r>
      <w:r w:rsidRPr="00086770">
        <w:rPr>
          <w:szCs w:val="18"/>
        </w:rPr>
        <w:t>International Association of Marine Aids to Navigation and Lighthouse Authorities - AISM</w:t>
      </w:r>
    </w:p>
    <w:p w14:paraId="3A751CEE" w14:textId="4BFB1F3E" w:rsidR="00E6153D" w:rsidDel="00811E9D" w:rsidRDefault="003C6A09" w:rsidP="00E6153D">
      <w:pPr>
        <w:pStyle w:val="Acronym"/>
        <w:rPr>
          <w:del w:id="179" w:author="Abercrombie, Kerrie" w:date="2025-09-10T20:28:00Z" w16du:dateUtc="2025-09-10T10:28:00Z"/>
        </w:rPr>
      </w:pPr>
      <w:commentRangeStart w:id="180"/>
      <w:del w:id="181" w:author="Abercrombie, Kerrie" w:date="2025-09-10T20:28:00Z" w16du:dateUtc="2025-09-10T10:28:00Z">
        <w:r w:rsidDel="00811E9D">
          <w:delText>VTSO</w:delText>
        </w:r>
      </w:del>
      <w:commentRangeEnd w:id="180"/>
      <w:r w:rsidR="00811E9D">
        <w:rPr>
          <w:rStyle w:val="CommentReference"/>
        </w:rPr>
        <w:commentReference w:id="180"/>
      </w:r>
      <w:del w:id="182" w:author="Abercrombie, Kerrie" w:date="2025-09-10T20:28:00Z" w16du:dateUtc="2025-09-10T10:28:00Z">
        <w:r w:rsidDel="00811E9D">
          <w:tab/>
          <w:delText>VTS Oper</w:delText>
        </w:r>
        <w:r w:rsidR="003B33BA" w:rsidDel="00811E9D">
          <w:delText>a</w:delText>
        </w:r>
        <w:r w:rsidDel="00811E9D">
          <w:delText>tor</w:delText>
        </w:r>
      </w:del>
    </w:p>
    <w:p w14:paraId="3C6EA79F" w14:textId="3E3DB180" w:rsidR="003C6A09" w:rsidRPr="00086770" w:rsidRDefault="003C6A09" w:rsidP="00E6153D">
      <w:pPr>
        <w:pStyle w:val="Acronym"/>
      </w:pPr>
      <w:r>
        <w:t>VTS OJT</w:t>
      </w:r>
      <w:r>
        <w:tab/>
        <w:t>VTS On-the-Job-Training</w:t>
      </w:r>
    </w:p>
    <w:bookmarkEnd w:id="168"/>
    <w:bookmarkEnd w:id="169"/>
    <w:bookmarkEnd w:id="170"/>
    <w:p w14:paraId="1D8DA473" w14:textId="77777777" w:rsidR="00C25507" w:rsidRPr="00086770" w:rsidRDefault="00C25507" w:rsidP="00C25507">
      <w:pPr>
        <w:pStyle w:val="BodyText"/>
        <w:rPr>
          <w:lang w:eastAsia="de-DE"/>
        </w:rPr>
        <w:sectPr w:rsidR="00C25507" w:rsidRPr="00086770" w:rsidSect="009C7D65">
          <w:pgSz w:w="11906" w:h="16838" w:code="9"/>
          <w:pgMar w:top="1134" w:right="1134" w:bottom="1134" w:left="1134" w:header="567" w:footer="567" w:gutter="0"/>
          <w:cols w:space="708"/>
          <w:docGrid w:linePitch="360"/>
        </w:sectPr>
      </w:pPr>
    </w:p>
    <w:p w14:paraId="2F44E72D" w14:textId="77777777" w:rsidR="00155AAE" w:rsidRPr="00E2666E" w:rsidRDefault="00155AAE" w:rsidP="00E2666E">
      <w:pPr>
        <w:pStyle w:val="Part"/>
        <w:ind w:left="0" w:firstLine="0"/>
        <w:rPr>
          <w:caps w:val="0"/>
        </w:rPr>
      </w:pPr>
      <w:bookmarkStart w:id="183" w:name="_Toc189922016"/>
      <w:r w:rsidRPr="00E2666E">
        <w:rPr>
          <w:caps w:val="0"/>
        </w:rPr>
        <w:lastRenderedPageBreak/>
        <w:t>COURSE CONTENT</w:t>
      </w:r>
      <w:bookmarkEnd w:id="183"/>
    </w:p>
    <w:p w14:paraId="4D6F27B3" w14:textId="77777777" w:rsidR="000D16B4" w:rsidRDefault="000D16B4" w:rsidP="000D16B4">
      <w:pPr>
        <w:pStyle w:val="BodyText"/>
        <w:rPr>
          <w:ins w:id="184" w:author="Abercrombie, Kerrie" w:date="2025-09-10T20:12:00Z" w16du:dateUtc="2025-09-10T10:12:00Z"/>
        </w:rPr>
      </w:pPr>
      <w:ins w:id="185" w:author="Abercrombie, Kerrie" w:date="2025-09-10T20:12:00Z" w16du:dateUtc="2025-09-10T10:12:00Z">
        <w:r>
          <w:t xml:space="preserve">This model course provides a structured, performance-based framework designed to ensure that VTS personnel retain the competencies required to perform their VTS duties, thereby </w:t>
        </w:r>
        <w:r w:rsidRPr="00462634">
          <w:t>ensur</w:t>
        </w:r>
        <w:r>
          <w:t>ing</w:t>
        </w:r>
        <w:r w:rsidRPr="00462634">
          <w:t xml:space="preserve"> the ongoing validity</w:t>
        </w:r>
        <w:r>
          <w:t xml:space="preserve"> </w:t>
        </w:r>
        <w:r w:rsidRPr="0073349E">
          <w:t xml:space="preserve">of </w:t>
        </w:r>
        <w:r>
          <w:t xml:space="preserve">their </w:t>
        </w:r>
        <w:r w:rsidRPr="0073349E">
          <w:t>VTS qualification</w:t>
        </w:r>
        <w:r>
          <w:t xml:space="preserve">s. It is not a repetition of initial training, but a focused refresher that reinforces critical skills </w:t>
        </w:r>
        <w:r w:rsidRPr="00694F82">
          <w:t xml:space="preserve">particularly those skills that </w:t>
        </w:r>
        <w:r>
          <w:t xml:space="preserve">are infrequently used or </w:t>
        </w:r>
        <w:r w:rsidRPr="00694F82">
          <w:t xml:space="preserve">may </w:t>
        </w:r>
        <w:r>
          <w:t xml:space="preserve">have </w:t>
        </w:r>
        <w:r w:rsidRPr="00694F82">
          <w:t>degrade</w:t>
        </w:r>
        <w:r>
          <w:t>d</w:t>
        </w:r>
        <w:r w:rsidRPr="00694F82">
          <w:t xml:space="preserve"> over time</w:t>
        </w:r>
        <w:r>
          <w:t>, introduces relevant updates, and prepares personnel for future VTS developments.</w:t>
        </w:r>
      </w:ins>
    </w:p>
    <w:p w14:paraId="3C52D3BF" w14:textId="77777777" w:rsidR="000D16B4" w:rsidRDefault="000D16B4" w:rsidP="000D16B4">
      <w:pPr>
        <w:pStyle w:val="BodyText"/>
        <w:rPr>
          <w:ins w:id="186" w:author="Abercrombie, Kerrie" w:date="2025-09-10T20:12:00Z" w16du:dateUtc="2025-09-10T10:12:00Z"/>
        </w:rPr>
      </w:pPr>
      <w:ins w:id="187" w:author="Abercrombie, Kerrie" w:date="2025-09-10T20:12:00Z" w16du:dateUtc="2025-09-10T10:12:00Z">
        <w:r w:rsidRPr="00AA3218">
          <w:t>To ensure the training remains targeted</w:t>
        </w:r>
        <w:r>
          <w:t xml:space="preserve"> and</w:t>
        </w:r>
        <w:r w:rsidRPr="00AA3218">
          <w:t xml:space="preserve"> relevant</w:t>
        </w:r>
        <w:r>
          <w:t xml:space="preserve"> the course content should be informed by a training needs analysis that identifies the specific competencies required for each role and any gaps that may have developed over time. Revalidation training should be modular and adaptable, </w:t>
        </w:r>
        <w:r>
          <w:rPr>
            <w:lang w:val="en-AU"/>
          </w:rPr>
          <w:t>considering</w:t>
        </w:r>
        <w:r w:rsidRPr="00266376">
          <w:rPr>
            <w:lang w:val="en-AU"/>
          </w:rPr>
          <w:t xml:space="preserve"> the individual’s role </w:t>
        </w:r>
        <w:r>
          <w:t>(e.g. Operator, Supervisor, Instructor), experience</w:t>
        </w:r>
        <w:r w:rsidRPr="00EB7E76">
          <w:rPr>
            <w:strike/>
          </w:rPr>
          <w:t xml:space="preserve">, </w:t>
        </w:r>
        <w:commentRangeStart w:id="188"/>
        <w:r w:rsidRPr="00EB7E76">
          <w:rPr>
            <w:strike/>
          </w:rPr>
          <w:t>and consider any recent breaks in service</w:t>
        </w:r>
      </w:ins>
      <w:commentRangeEnd w:id="188"/>
      <w:ins w:id="189" w:author="Abercrombie, Kerrie" w:date="2025-09-10T20:15:00Z" w16du:dateUtc="2025-09-10T10:15:00Z">
        <w:r w:rsidR="00811E9D">
          <w:rPr>
            <w:rStyle w:val="CommentReference"/>
          </w:rPr>
          <w:commentReference w:id="188"/>
        </w:r>
      </w:ins>
      <w:ins w:id="190" w:author="Abercrombie, Kerrie" w:date="2025-09-10T20:12:00Z" w16du:dateUtc="2025-09-10T10:12:00Z">
        <w:r>
          <w:t>.</w:t>
        </w:r>
      </w:ins>
    </w:p>
    <w:p w14:paraId="5092186F" w14:textId="77777777" w:rsidR="000D16B4" w:rsidRDefault="000D16B4" w:rsidP="000D16B4">
      <w:pPr>
        <w:pStyle w:val="BodyText"/>
        <w:rPr>
          <w:ins w:id="191" w:author="Abercrombie, Kerrie" w:date="2025-09-10T20:12:00Z" w16du:dateUtc="2025-09-10T10:12:00Z"/>
          <w:lang w:val="en-AU"/>
        </w:rPr>
      </w:pPr>
      <w:ins w:id="192" w:author="Abercrombie, Kerrie" w:date="2025-09-10T20:12:00Z" w16du:dateUtc="2025-09-10T10:12:00Z">
        <w:r>
          <w:t xml:space="preserve">While revalidation training may draw from the original model course material (e.g. C0103-1, C0103-2, C0103-4), </w:t>
        </w:r>
        <w:r w:rsidRPr="00266376">
          <w:rPr>
            <w:lang w:val="en-AU"/>
          </w:rPr>
          <w:t xml:space="preserve">it </w:t>
        </w:r>
        <w:r>
          <w:rPr>
            <w:lang w:val="en-AU"/>
          </w:rPr>
          <w:t>should</w:t>
        </w:r>
        <w:r w:rsidRPr="00266376">
          <w:rPr>
            <w:lang w:val="en-AU"/>
          </w:rPr>
          <w:t xml:space="preserve"> </w:t>
        </w:r>
        <w:r>
          <w:t>not simply be a re-run of previous trainin</w:t>
        </w:r>
        <w:r w:rsidRPr="00EB7E76">
          <w:t xml:space="preserve">g. </w:t>
        </w:r>
        <w:r>
          <w:t>Instead, t</w:t>
        </w:r>
        <w:r w:rsidRPr="00EB7E76">
          <w:t xml:space="preserve">he emphasis should be on maintaining and demonstrating ongoing competence through </w:t>
        </w:r>
        <w:r>
          <w:t xml:space="preserve">theory, </w:t>
        </w:r>
        <w:r w:rsidRPr="00EB7E76">
          <w:t>simulation exercises</w:t>
        </w:r>
        <w:r>
          <w:t xml:space="preserve"> and</w:t>
        </w:r>
        <w:r w:rsidRPr="00EB7E76">
          <w:t xml:space="preserve"> practical assessments.</w:t>
        </w:r>
        <w:r w:rsidRPr="00EB7E76">
          <w:rPr>
            <w:lang w:val="en-AU"/>
          </w:rPr>
          <w:t xml:space="preserve"> </w:t>
        </w:r>
      </w:ins>
    </w:p>
    <w:p w14:paraId="506DAAAC" w14:textId="77777777" w:rsidR="000D16B4" w:rsidRDefault="000D16B4" w:rsidP="000D16B4">
      <w:pPr>
        <w:pStyle w:val="BodyText"/>
        <w:rPr>
          <w:ins w:id="193" w:author="Abercrombie, Kerrie" w:date="2025-09-10T20:13:00Z" w16du:dateUtc="2025-09-10T10:13:00Z"/>
        </w:rPr>
      </w:pPr>
      <w:ins w:id="194" w:author="Abercrombie, Kerrie" w:date="2025-09-10T20:13:00Z" w16du:dateUtc="2025-09-10T10:13:00Z">
        <w:r w:rsidRPr="00EB7E76">
          <w:rPr>
            <w:lang w:val="en-AU"/>
          </w:rPr>
          <w:t xml:space="preserve">This </w:t>
        </w:r>
        <w:r>
          <w:rPr>
            <w:lang w:val="en-AU"/>
          </w:rPr>
          <w:t xml:space="preserve">model </w:t>
        </w:r>
        <w:r w:rsidRPr="00EB7E76">
          <w:rPr>
            <w:lang w:val="en-AU"/>
          </w:rPr>
          <w:t xml:space="preserve">course </w:t>
        </w:r>
        <w:r>
          <w:rPr>
            <w:lang w:val="en-AU"/>
          </w:rPr>
          <w:t>is</w:t>
        </w:r>
        <w:r w:rsidRPr="00EB7E76">
          <w:rPr>
            <w:lang w:val="en-AU"/>
          </w:rPr>
          <w:t xml:space="preserve"> </w:t>
        </w:r>
        <w:r>
          <w:rPr>
            <w:lang w:val="en-AU"/>
          </w:rPr>
          <w:t xml:space="preserve">intentionally designed to </w:t>
        </w:r>
        <w:r w:rsidRPr="00EB7E76">
          <w:rPr>
            <w:lang w:val="en-AU"/>
          </w:rPr>
          <w:t>flexible</w:t>
        </w:r>
        <w:r>
          <w:rPr>
            <w:lang w:val="en-AU"/>
          </w:rPr>
          <w:t xml:space="preserve">, allowing it to </w:t>
        </w:r>
        <w:r w:rsidRPr="00EB7E76">
          <w:rPr>
            <w:lang w:val="en-AU"/>
          </w:rPr>
          <w:t>be</w:t>
        </w:r>
        <w:r>
          <w:rPr>
            <w:lang w:val="en-AU"/>
          </w:rPr>
          <w:t xml:space="preserve"> tailored to </w:t>
        </w:r>
        <w:r>
          <w:rPr>
            <w:lang w:eastAsia="de-DE"/>
          </w:rPr>
          <w:t xml:space="preserve">reflect the learning objectives and content elements presented in the respective VTS model course.   </w:t>
        </w:r>
        <w:r>
          <w:t>To ensure revalidation training is effective, it should:</w:t>
        </w:r>
      </w:ins>
    </w:p>
    <w:p w14:paraId="1A396C24" w14:textId="77777777" w:rsidR="000D16B4" w:rsidRDefault="000D16B4" w:rsidP="000D16B4">
      <w:pPr>
        <w:pStyle w:val="Bullet1"/>
        <w:rPr>
          <w:ins w:id="195" w:author="Abercrombie, Kerrie" w:date="2025-09-10T20:13:00Z" w16du:dateUtc="2025-09-10T10:13:00Z"/>
        </w:rPr>
      </w:pPr>
      <w:ins w:id="196" w:author="Abercrombie, Kerrie" w:date="2025-09-10T20:13:00Z" w16du:dateUtc="2025-09-10T10:13:00Z">
        <w:r>
          <w:t>Be based on a current training needs analysis.</w:t>
        </w:r>
      </w:ins>
    </w:p>
    <w:p w14:paraId="27F66AE2" w14:textId="77777777" w:rsidR="000D16B4" w:rsidRDefault="000D16B4" w:rsidP="000D16B4">
      <w:pPr>
        <w:pStyle w:val="Bullet1"/>
        <w:rPr>
          <w:ins w:id="197" w:author="Abercrombie, Kerrie" w:date="2025-09-10T20:13:00Z" w16du:dateUtc="2025-09-10T10:13:00Z"/>
        </w:rPr>
      </w:pPr>
      <w:ins w:id="198" w:author="Abercrombie, Kerrie" w:date="2025-09-10T20:13:00Z" w16du:dateUtc="2025-09-10T10:13:00Z">
        <w:r>
          <w:t>Reflect the specific duties and role of the individual.</w:t>
        </w:r>
      </w:ins>
    </w:p>
    <w:p w14:paraId="336F36B8" w14:textId="77777777" w:rsidR="000D16B4" w:rsidRDefault="000D16B4" w:rsidP="000D16B4">
      <w:pPr>
        <w:pStyle w:val="Bullet1"/>
        <w:rPr>
          <w:ins w:id="199" w:author="Abercrombie, Kerrie" w:date="2025-09-10T20:13:00Z" w16du:dateUtc="2025-09-10T10:13:00Z"/>
        </w:rPr>
      </w:pPr>
      <w:ins w:id="200" w:author="Abercrombie, Kerrie" w:date="2025-09-10T20:13:00Z" w16du:dateUtc="2025-09-10T10:13:00Z">
        <w:r>
          <w:t>Be modular and adaptable to address specific needs, whether it be the individual, VTS provider or competent authority.</w:t>
        </w:r>
      </w:ins>
    </w:p>
    <w:p w14:paraId="2418E53F" w14:textId="114EA3DC" w:rsidR="00EB7E76" w:rsidRDefault="000D16B4" w:rsidP="000D16B4">
      <w:pPr>
        <w:pStyle w:val="Bullet1"/>
        <w:rPr>
          <w:ins w:id="201" w:author="Abercrombie, Kerrie" w:date="2025-09-02T12:39:00Z" w16du:dateUtc="2025-09-02T02:39:00Z"/>
        </w:rPr>
      </w:pPr>
      <w:ins w:id="202" w:author="Abercrombie, Kerrie" w:date="2025-09-10T20:13:00Z" w16du:dateUtc="2025-09-10T10:13:00Z">
        <w:r>
          <w:t xml:space="preserve">Incorporate </w:t>
        </w:r>
        <w:r w:rsidRPr="00EB7E76">
          <w:t xml:space="preserve">updates on changes </w:t>
        </w:r>
        <w:r>
          <w:t>to</w:t>
        </w:r>
        <w:r w:rsidRPr="00EB7E76">
          <w:t xml:space="preserve"> regulations, standards and </w:t>
        </w:r>
        <w:r>
          <w:t xml:space="preserve">VTS </w:t>
        </w:r>
        <w:r w:rsidRPr="00EB7E76">
          <w:t>best practices</w:t>
        </w:r>
        <w:r>
          <w:t>.</w:t>
        </w:r>
      </w:ins>
    </w:p>
    <w:p w14:paraId="3EDB199A" w14:textId="77777777" w:rsidR="000D16B4" w:rsidRPr="00741702" w:rsidRDefault="000D16B4" w:rsidP="000D16B4">
      <w:pPr>
        <w:pStyle w:val="BodyText"/>
        <w:rPr>
          <w:ins w:id="203" w:author="Abercrombie, Kerrie" w:date="2025-09-10T20:05:00Z" w16du:dateUtc="2025-09-10T10:05:00Z"/>
        </w:rPr>
      </w:pPr>
      <w:ins w:id="204" w:author="Abercrombie, Kerrie" w:date="2025-09-10T20:05:00Z" w16du:dateUtc="2025-09-10T10:05:00Z">
        <w:r>
          <w:t xml:space="preserve">The following </w:t>
        </w:r>
        <w:r w:rsidRPr="00741702">
          <w:t>framework support</w:t>
        </w:r>
        <w:r>
          <w:t>s</w:t>
        </w:r>
        <w:r w:rsidRPr="00741702">
          <w:t xml:space="preserve"> the development of revalidation training using the IALA model courses</w:t>
        </w:r>
        <w:r>
          <w:t>:</w:t>
        </w:r>
      </w:ins>
    </w:p>
    <w:p w14:paraId="590F8371" w14:textId="016D74F9" w:rsidR="00155AAE" w:rsidRPr="000D16B4" w:rsidDel="000D16B4" w:rsidRDefault="000C2DE5" w:rsidP="00155AAE">
      <w:pPr>
        <w:pStyle w:val="BodyText"/>
        <w:rPr>
          <w:del w:id="205" w:author="Abercrombie, Kerrie" w:date="2025-09-10T20:04:00Z" w16du:dateUtc="2025-09-10T10:04:00Z"/>
        </w:rPr>
      </w:pPr>
      <w:del w:id="206" w:author="Abercrombie, Kerrie" w:date="2025-09-10T20:04:00Z" w16du:dateUtc="2025-09-10T10:04:00Z">
        <w:r w:rsidRPr="000D16B4" w:rsidDel="000D16B4">
          <w:delText>Revalidation</w:delText>
        </w:r>
        <w:r w:rsidR="00155AAE" w:rsidRPr="000D16B4" w:rsidDel="000D16B4">
          <w:delText xml:space="preserve"> training is the periodic, structured training designed to refresh, maintain, and enhance skills, knowledge and competencies of VTS personnel, ensuring the ongoing validity of their VTS qualifications.  It provides a mechanism to:</w:delText>
        </w:r>
      </w:del>
    </w:p>
    <w:p w14:paraId="43327355" w14:textId="62958B2B" w:rsidR="00155AAE" w:rsidRPr="000D16B4" w:rsidDel="000D16B4" w:rsidRDefault="00155AAE" w:rsidP="00155AAE">
      <w:pPr>
        <w:pStyle w:val="Bullet1"/>
        <w:spacing w:line="216" w:lineRule="atLeast"/>
        <w:ind w:left="992"/>
        <w:rPr>
          <w:del w:id="207" w:author="Abercrombie, Kerrie" w:date="2025-09-10T20:04:00Z" w16du:dateUtc="2025-09-10T10:04:00Z"/>
        </w:rPr>
      </w:pPr>
      <w:del w:id="208" w:author="Abercrombie, Kerrie" w:date="2025-09-10T20:04:00Z" w16du:dateUtc="2025-09-10T10:04:00Z">
        <w:r w:rsidRPr="000D16B4" w:rsidDel="000D16B4">
          <w:delText xml:space="preserve">Focus on the retention of critical skills and knowledge to ensure VTS personnel can continue to perform in their roles effectively. </w:delText>
        </w:r>
      </w:del>
    </w:p>
    <w:p w14:paraId="3F4E31C3" w14:textId="54542B21" w:rsidR="00E3180A" w:rsidRPr="000D16B4" w:rsidDel="000D16B4" w:rsidRDefault="00E3180A" w:rsidP="00E3180A">
      <w:pPr>
        <w:pStyle w:val="Bullet1"/>
        <w:spacing w:line="216" w:lineRule="atLeast"/>
        <w:ind w:left="992"/>
        <w:rPr>
          <w:del w:id="209" w:author="Abercrombie, Kerrie" w:date="2025-09-10T20:04:00Z" w16du:dateUtc="2025-09-10T10:04:00Z"/>
        </w:rPr>
      </w:pPr>
      <w:del w:id="210" w:author="Abercrombie, Kerrie" w:date="2025-09-10T20:04:00Z" w16du:dateUtc="2025-09-10T10:04:00Z">
        <w:r w:rsidRPr="000D16B4" w:rsidDel="000D16B4">
          <w:delText>Refresh specific skills, particularly those that may degrade over time without use.</w:delText>
        </w:r>
      </w:del>
    </w:p>
    <w:p w14:paraId="08FDBC9F" w14:textId="06BC149C" w:rsidR="00155AAE" w:rsidRPr="000D16B4" w:rsidDel="000D16B4" w:rsidRDefault="00E3180A" w:rsidP="008B2F94">
      <w:pPr>
        <w:pStyle w:val="Bullet1"/>
        <w:spacing w:line="216" w:lineRule="atLeast"/>
        <w:ind w:left="992"/>
        <w:rPr>
          <w:del w:id="211" w:author="Abercrombie, Kerrie" w:date="2025-09-10T20:04:00Z" w16du:dateUtc="2025-09-10T10:04:00Z"/>
        </w:rPr>
      </w:pPr>
      <w:del w:id="212" w:author="Abercrombie, Kerrie" w:date="2025-09-10T20:04:00Z" w16du:dateUtc="2025-09-10T10:04:00Z">
        <w:r w:rsidRPr="000D16B4" w:rsidDel="000D16B4">
          <w:delText xml:space="preserve">Assess the competency of VTS personnel through a structured and standardised programme </w:delText>
        </w:r>
      </w:del>
    </w:p>
    <w:p w14:paraId="0939D7B3" w14:textId="30F7F080" w:rsidR="00155AAE" w:rsidRPr="000D16B4" w:rsidDel="000D16B4" w:rsidRDefault="00155AAE" w:rsidP="00155AAE">
      <w:pPr>
        <w:pStyle w:val="BodyText"/>
        <w:rPr>
          <w:del w:id="213" w:author="Abercrombie, Kerrie" w:date="2025-09-10T20:04:00Z" w16du:dateUtc="2025-09-10T10:04:00Z"/>
        </w:rPr>
      </w:pPr>
      <w:del w:id="214" w:author="Abercrombie, Kerrie" w:date="2025-09-10T20:04:00Z" w16du:dateUtc="2025-09-10T10:04:00Z">
        <w:r w:rsidRPr="000D16B4" w:rsidDel="000D16B4">
          <w:delText xml:space="preserve">The key topics to be covered during a </w:delText>
        </w:r>
        <w:r w:rsidR="00CC3E58" w:rsidRPr="000D16B4" w:rsidDel="000D16B4">
          <w:delText xml:space="preserve">revalidation </w:delText>
        </w:r>
        <w:r w:rsidRPr="000D16B4" w:rsidDel="000D16B4">
          <w:delText>training course should be based on the</w:delText>
        </w:r>
        <w:r w:rsidR="00946D26" w:rsidRPr="000D16B4" w:rsidDel="000D16B4">
          <w:delText xml:space="preserve"> training</w:delText>
        </w:r>
        <w:r w:rsidRPr="000D16B4" w:rsidDel="000D16B4">
          <w:delText xml:space="preserve"> needs analysis which: </w:delText>
        </w:r>
      </w:del>
    </w:p>
    <w:p w14:paraId="06C0CE2E" w14:textId="69319B90" w:rsidR="0002095F" w:rsidRPr="000D16B4" w:rsidDel="000D16B4" w:rsidRDefault="00155AAE" w:rsidP="00F63CC7">
      <w:pPr>
        <w:pStyle w:val="BodyText"/>
        <w:rPr>
          <w:del w:id="215" w:author="Abercrombie, Kerrie" w:date="2025-09-10T20:04:00Z" w16du:dateUtc="2025-09-10T10:04:00Z"/>
          <w:highlight w:val="green"/>
        </w:rPr>
      </w:pPr>
      <w:del w:id="216" w:author="Abercrombie, Kerrie" w:date="2025-09-10T20:04:00Z" w16du:dateUtc="2025-09-10T10:04:00Z">
        <w:r w:rsidRPr="000D16B4" w:rsidDel="000D16B4">
          <w:delText>Evaluates the current competencies of VTS personnel by assessing the current skill levels and knowledgeIdentif</w:delText>
        </w:r>
        <w:r w:rsidR="00946D26" w:rsidRPr="000D16B4" w:rsidDel="000D16B4">
          <w:delText>ies</w:delText>
        </w:r>
        <w:r w:rsidRPr="000D16B4" w:rsidDel="000D16B4">
          <w:delText xml:space="preserve"> gaps in skills or knowledge that the training should address.</w:delText>
        </w:r>
      </w:del>
    </w:p>
    <w:p w14:paraId="17F5F211" w14:textId="1A6EB4DD" w:rsidR="00095CC5" w:rsidRPr="000D16B4" w:rsidDel="000D16B4" w:rsidRDefault="00EC3E31" w:rsidP="00EC3E31">
      <w:pPr>
        <w:pStyle w:val="BodyText"/>
        <w:rPr>
          <w:del w:id="217" w:author="Abercrombie, Kerrie" w:date="2025-09-10T20:04:00Z" w16du:dateUtc="2025-09-10T10:04:00Z"/>
        </w:rPr>
      </w:pPr>
      <w:del w:id="218" w:author="Abercrombie, Kerrie" w:date="2025-09-10T20:04:00Z" w16du:dateUtc="2025-09-10T10:04:00Z">
        <w:r w:rsidRPr="000D16B4" w:rsidDel="000D16B4">
          <w:delText xml:space="preserve">The training needs analysis should be updated </w:delText>
        </w:r>
        <w:r w:rsidR="00B178D4" w:rsidRPr="000D16B4" w:rsidDel="000D16B4">
          <w:delText xml:space="preserve">on a regular basis, with no more than </w:delText>
        </w:r>
        <w:commentRangeStart w:id="219"/>
        <w:commentRangeStart w:id="220"/>
        <w:r w:rsidR="00B178D4" w:rsidRPr="000D16B4" w:rsidDel="000D16B4">
          <w:delText xml:space="preserve">[5 years] </w:delText>
        </w:r>
        <w:commentRangeEnd w:id="219"/>
        <w:r w:rsidR="00E341D1" w:rsidRPr="000D16B4" w:rsidDel="000D16B4">
          <w:rPr>
            <w:rStyle w:val="CommentReference"/>
          </w:rPr>
          <w:commentReference w:id="219"/>
        </w:r>
        <w:commentRangeEnd w:id="220"/>
        <w:r w:rsidR="009E683F" w:rsidRPr="000D16B4" w:rsidDel="000D16B4">
          <w:rPr>
            <w:rStyle w:val="CommentReference"/>
          </w:rPr>
          <w:commentReference w:id="220"/>
        </w:r>
        <w:r w:rsidR="00B178D4" w:rsidRPr="000D16B4" w:rsidDel="000D16B4">
          <w:delText xml:space="preserve">between </w:delText>
        </w:r>
        <w:r w:rsidR="00E341D1" w:rsidRPr="000D16B4" w:rsidDel="000D16B4">
          <w:delText xml:space="preserve">updates.  </w:delText>
        </w:r>
      </w:del>
    </w:p>
    <w:p w14:paraId="09830560" w14:textId="1453C034" w:rsidR="00155AAE" w:rsidDel="000D16B4" w:rsidRDefault="00155AAE" w:rsidP="007E0343">
      <w:pPr>
        <w:pStyle w:val="Heading1"/>
        <w:numPr>
          <w:ilvl w:val="0"/>
          <w:numId w:val="26"/>
        </w:numPr>
        <w:rPr>
          <w:del w:id="221" w:author="Abercrombie, Kerrie" w:date="2025-09-10T20:06:00Z" w16du:dateUtc="2025-09-10T10:06:00Z"/>
        </w:rPr>
      </w:pPr>
      <w:bookmarkStart w:id="222" w:name="_Toc189922017"/>
      <w:del w:id="223" w:author="Abercrombie, Kerrie" w:date="2025-09-10T20:06:00Z" w16du:dateUtc="2025-09-10T10:06:00Z">
        <w:r w:rsidDel="000D16B4">
          <w:delText>Generic training</w:delText>
        </w:r>
        <w:bookmarkEnd w:id="222"/>
      </w:del>
    </w:p>
    <w:p w14:paraId="0271EEB3" w14:textId="56FEC26C" w:rsidR="00155AAE" w:rsidDel="00EB7E76" w:rsidRDefault="00155AAE" w:rsidP="00155AAE">
      <w:pPr>
        <w:pStyle w:val="Heading1separatationline"/>
        <w:rPr>
          <w:del w:id="224" w:author="Abercrombie, Kerrie" w:date="2025-09-02T13:41:00Z" w16du:dateUtc="2025-09-02T03:41:00Z"/>
        </w:rPr>
      </w:pPr>
    </w:p>
    <w:p w14:paraId="67DEECB1" w14:textId="77777777" w:rsidR="00155AAE" w:rsidRDefault="00155AAE" w:rsidP="007E0343">
      <w:pPr>
        <w:pStyle w:val="Heading1"/>
        <w:numPr>
          <w:ilvl w:val="0"/>
          <w:numId w:val="31"/>
        </w:numPr>
      </w:pPr>
      <w:bookmarkStart w:id="225" w:name="_Toc189922018"/>
      <w:r>
        <w:t>C0103-1 VTS Operator Training</w:t>
      </w:r>
      <w:bookmarkEnd w:id="225"/>
    </w:p>
    <w:p w14:paraId="6E2B2DD3" w14:textId="77777777" w:rsidR="00155AAE" w:rsidRDefault="00155AAE" w:rsidP="00155AAE">
      <w:pPr>
        <w:pStyle w:val="Heading2separationline"/>
        <w:rPr>
          <w:lang w:eastAsia="de-DE"/>
        </w:rPr>
      </w:pPr>
    </w:p>
    <w:p w14:paraId="0989DB3C" w14:textId="3FDF489F" w:rsidR="00155AAE" w:rsidRDefault="00E3180A" w:rsidP="00155AAE">
      <w:pPr>
        <w:pStyle w:val="BodyText"/>
        <w:rPr>
          <w:lang w:eastAsia="de-DE"/>
        </w:rPr>
      </w:pPr>
      <w:r>
        <w:rPr>
          <w:lang w:eastAsia="de-DE"/>
        </w:rPr>
        <w:t xml:space="preserve">Revalidation training for VTS Operators should reflect the learning objectives and elements presented in C0103-1.  Table 2 provides an overview of the elements to be considered for revalidation training. </w:t>
      </w:r>
    </w:p>
    <w:p w14:paraId="291102C9" w14:textId="17F9B910" w:rsidR="009E683F" w:rsidRPr="009E683F" w:rsidDel="00EB7E76" w:rsidRDefault="009E683F" w:rsidP="0002095F">
      <w:pPr>
        <w:pStyle w:val="Heading1"/>
        <w:rPr>
          <w:del w:id="226" w:author="Abercrombie, Kerrie" w:date="2025-09-02T13:40:00Z" w16du:dateUtc="2025-09-02T03:40:00Z"/>
        </w:rPr>
      </w:pPr>
    </w:p>
    <w:p w14:paraId="77872C49" w14:textId="07BD905D" w:rsidR="004265AF" w:rsidRDefault="004265AF" w:rsidP="00EB7E76">
      <w:pPr>
        <w:pStyle w:val="Heading1"/>
      </w:pPr>
      <w:r>
        <w:t>C0103-2 VTS Supervisor Training</w:t>
      </w:r>
    </w:p>
    <w:p w14:paraId="17BADA11" w14:textId="77777777" w:rsidR="004265AF" w:rsidRDefault="004265AF" w:rsidP="004265AF">
      <w:pPr>
        <w:pStyle w:val="Heading2separationline"/>
        <w:rPr>
          <w:lang w:eastAsia="de-DE"/>
        </w:rPr>
      </w:pPr>
    </w:p>
    <w:p w14:paraId="764C873A" w14:textId="0B3A33A5" w:rsidR="004265AF" w:rsidRDefault="004265AF" w:rsidP="004265AF">
      <w:pPr>
        <w:pStyle w:val="BodyText"/>
        <w:rPr>
          <w:lang w:eastAsia="de-DE"/>
        </w:rPr>
      </w:pPr>
      <w:r>
        <w:rPr>
          <w:lang w:eastAsia="de-DE"/>
        </w:rPr>
        <w:t xml:space="preserve">Revalidation training for VTS Supervisors should reflect the learning objectives and elements presented in C0103-2.  </w:t>
      </w:r>
      <w:r w:rsidR="009A3303">
        <w:rPr>
          <w:lang w:eastAsia="de-DE"/>
        </w:rPr>
        <w:t>Table 3</w:t>
      </w:r>
      <w:r>
        <w:rPr>
          <w:lang w:eastAsia="de-DE"/>
        </w:rPr>
        <w:t xml:space="preserve"> provides an overview of the elements to be considered for revalidation training. </w:t>
      </w:r>
    </w:p>
    <w:p w14:paraId="3B2D5A94" w14:textId="49FD05FA" w:rsidR="004265AF" w:rsidRDefault="004265AF" w:rsidP="00EB7E76">
      <w:pPr>
        <w:pStyle w:val="Heading1"/>
      </w:pPr>
      <w:r>
        <w:t>C0103-4 VTS On-the-job Instructor Training</w:t>
      </w:r>
    </w:p>
    <w:p w14:paraId="55F8A18D" w14:textId="77777777" w:rsidR="004265AF" w:rsidRDefault="004265AF" w:rsidP="004265AF">
      <w:pPr>
        <w:pStyle w:val="Heading2separationline"/>
        <w:rPr>
          <w:lang w:eastAsia="de-DE"/>
        </w:rPr>
      </w:pPr>
    </w:p>
    <w:p w14:paraId="3E5A8A7F" w14:textId="52350732" w:rsidR="004265AF" w:rsidRDefault="004265AF" w:rsidP="004265AF">
      <w:pPr>
        <w:pStyle w:val="BodyText"/>
        <w:rPr>
          <w:lang w:eastAsia="de-DE"/>
        </w:rPr>
      </w:pPr>
      <w:r>
        <w:rPr>
          <w:lang w:eastAsia="de-DE"/>
        </w:rPr>
        <w:t xml:space="preserve">Revalidation training for VTS OJT Instructors should reflect the learning objectives and elements presented in C0103-4.  </w:t>
      </w:r>
      <w:r w:rsidR="00305F23">
        <w:rPr>
          <w:lang w:eastAsia="de-DE"/>
        </w:rPr>
        <w:t>Table 4</w:t>
      </w:r>
      <w:r>
        <w:rPr>
          <w:lang w:eastAsia="de-DE"/>
        </w:rPr>
        <w:t xml:space="preserve"> provides an overview of the elements to be considered for revalidation training. </w:t>
      </w:r>
    </w:p>
    <w:p w14:paraId="60465D2B" w14:textId="77777777" w:rsidR="00EC3E31" w:rsidRDefault="00EC3E31" w:rsidP="004265AF">
      <w:pPr>
        <w:pStyle w:val="BodyText"/>
        <w:rPr>
          <w:lang w:eastAsia="de-DE"/>
        </w:rPr>
      </w:pPr>
    </w:p>
    <w:p w14:paraId="134A098C" w14:textId="77777777" w:rsidR="004265AF" w:rsidRDefault="004265AF" w:rsidP="00155AAE">
      <w:pPr>
        <w:pStyle w:val="BodyText"/>
        <w:rPr>
          <w:lang w:eastAsia="de-DE"/>
        </w:rPr>
        <w:sectPr w:rsidR="004265AF">
          <w:pgSz w:w="11906" w:h="16838"/>
          <w:pgMar w:top="1134" w:right="794" w:bottom="1134" w:left="907" w:header="851" w:footer="851" w:gutter="0"/>
          <w:cols w:space="708"/>
        </w:sectPr>
      </w:pPr>
    </w:p>
    <w:p w14:paraId="523E274C" w14:textId="77777777" w:rsidR="00B16D5F" w:rsidRDefault="00B16D5F" w:rsidP="00B16D5F">
      <w:pPr>
        <w:pStyle w:val="BodyText"/>
        <w:rPr>
          <w:lang w:eastAsia="de-DE"/>
        </w:rPr>
      </w:pPr>
    </w:p>
    <w:p w14:paraId="35767004" w14:textId="411F358B" w:rsidR="00B16D5F" w:rsidRPr="00086770" w:rsidRDefault="00B16D5F" w:rsidP="00B16D5F">
      <w:pPr>
        <w:pStyle w:val="Tablecaption"/>
      </w:pPr>
      <w:r>
        <w:t xml:space="preserve">Revalidation </w:t>
      </w:r>
      <w:r w:rsidRPr="00086770">
        <w:t>Training</w:t>
      </w:r>
      <w:r>
        <w:t xml:space="preserve"> for VTS Operators</w:t>
      </w:r>
      <w:r w:rsidR="000E2549">
        <w:t xml:space="preserve"> (C0103-1)</w:t>
      </w:r>
    </w:p>
    <w:tbl>
      <w:tblPr>
        <w:tblStyle w:val="TableGrid"/>
        <w:tblW w:w="14560" w:type="dxa"/>
        <w:tblLook w:val="04A0" w:firstRow="1" w:lastRow="0" w:firstColumn="1" w:lastColumn="0" w:noHBand="0" w:noVBand="1"/>
      </w:tblPr>
      <w:tblGrid>
        <w:gridCol w:w="2758"/>
        <w:gridCol w:w="6030"/>
        <w:gridCol w:w="5772"/>
      </w:tblGrid>
      <w:tr w:rsidR="00B16D5F" w:rsidRPr="00086770" w14:paraId="2AFBC254" w14:textId="54AF12D1" w:rsidTr="00B16D5F">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BB42864" w14:textId="77777777" w:rsidR="00B16D5F" w:rsidRPr="00086770" w:rsidRDefault="00B16D5F" w:rsidP="009A340E">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697E3D1F" w14:textId="77777777" w:rsidR="00B16D5F" w:rsidRPr="00086770" w:rsidRDefault="00B16D5F" w:rsidP="009A340E">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B71BB62" w14:textId="462C14BF" w:rsidR="00B16D5F" w:rsidRPr="00086770" w:rsidRDefault="00B16D5F" w:rsidP="009A340E">
            <w:pPr>
              <w:ind w:left="113" w:right="113"/>
              <w:jc w:val="center"/>
              <w:rPr>
                <w:rFonts w:cstheme="minorHAnsi"/>
                <w:b/>
                <w:color w:val="009FE3" w:themeColor="accent2"/>
                <w:sz w:val="20"/>
                <w:szCs w:val="20"/>
              </w:rPr>
            </w:pPr>
            <w:commentRangeStart w:id="227"/>
            <w:r>
              <w:rPr>
                <w:rFonts w:cstheme="minorHAnsi"/>
                <w:b/>
                <w:color w:val="009FE3" w:themeColor="accent2"/>
                <w:sz w:val="20"/>
                <w:szCs w:val="20"/>
              </w:rPr>
              <w:t xml:space="preserve">Revalidation Training </w:t>
            </w:r>
            <w:commentRangeEnd w:id="227"/>
            <w:r w:rsidR="00F347A4">
              <w:rPr>
                <w:rStyle w:val="CommentReference"/>
              </w:rPr>
              <w:commentReference w:id="227"/>
            </w:r>
          </w:p>
        </w:tc>
      </w:tr>
      <w:tr w:rsidR="00B16D5F" w:rsidRPr="00086770" w14:paraId="5FE368A0" w14:textId="6D4E67A2" w:rsidTr="003A573C">
        <w:tc>
          <w:tcPr>
            <w:tcW w:w="2758" w:type="dxa"/>
            <w:tcBorders>
              <w:top w:val="single" w:sz="4" w:space="0" w:color="auto"/>
              <w:left w:val="single" w:sz="4" w:space="0" w:color="auto"/>
              <w:bottom w:val="single" w:sz="4" w:space="0" w:color="auto"/>
              <w:right w:val="single" w:sz="4" w:space="0" w:color="auto"/>
            </w:tcBorders>
          </w:tcPr>
          <w:p w14:paraId="08917514" w14:textId="45ACF59C" w:rsidR="00B16D5F" w:rsidRPr="00086770" w:rsidRDefault="00B16D5F" w:rsidP="009A340E">
            <w:pPr>
              <w:pStyle w:val="ListNumber"/>
            </w:pPr>
            <w:r w:rsidRPr="00086770">
              <w:t xml:space="preserve">Communication </w:t>
            </w:r>
            <w:r>
              <w:t xml:space="preserve">Coordination </w:t>
            </w:r>
            <w:r w:rsidRPr="00086770">
              <w:t>and Interaction</w:t>
            </w:r>
          </w:p>
        </w:tc>
        <w:tc>
          <w:tcPr>
            <w:tcW w:w="6030" w:type="dxa"/>
            <w:tcBorders>
              <w:top w:val="single" w:sz="4" w:space="0" w:color="auto"/>
              <w:left w:val="single" w:sz="4" w:space="0" w:color="auto"/>
              <w:bottom w:val="single" w:sz="4" w:space="0" w:color="auto"/>
              <w:right w:val="single" w:sz="4" w:space="0" w:color="auto"/>
            </w:tcBorders>
          </w:tcPr>
          <w:p w14:paraId="2ADC48D9" w14:textId="133351C1" w:rsidR="00B16D5F" w:rsidRPr="00086770" w:rsidRDefault="00B16D5F" w:rsidP="009A340E">
            <w:pPr>
              <w:pStyle w:val="BodyText"/>
            </w:pPr>
            <w:r w:rsidRPr="00086770">
              <w:t xml:space="preserve">This module covers the communications principles used in VTS operations and assumes the minimum level of English has been obtained as identified in IALA Guideline 1156 and has appropriate national qualifications to operate the VHF marine radiotelephony equipment.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0E3E4BA" w14:textId="1C8447C1" w:rsidR="00B16D5F" w:rsidRDefault="00B16D5F" w:rsidP="000D16B4">
            <w:pPr>
              <w:pStyle w:val="BodyText"/>
              <w:tabs>
                <w:tab w:val="left" w:pos="4250"/>
              </w:tabs>
            </w:pPr>
            <w:r>
              <w:t>F</w:t>
            </w:r>
            <w:r w:rsidRPr="00086770">
              <w:t xml:space="preserve">ocuses on </w:t>
            </w:r>
            <w:ins w:id="228" w:author="Abercrombie, Kerrie" w:date="2025-09-10T20:06:00Z" w16du:dateUtc="2025-09-10T10:06:00Z">
              <w:r w:rsidR="000D16B4">
                <w:t>the</w:t>
              </w:r>
            </w:ins>
            <w:ins w:id="229" w:author="Abercrombie, Kerrie" w:date="2025-09-02T14:38:00Z" w16du:dateUtc="2025-09-02T04:38:00Z">
              <w:r w:rsidR="00294EAA">
                <w:t xml:space="preserve"> </w:t>
              </w:r>
            </w:ins>
            <w:r w:rsidRPr="00294EAA">
              <w:t>ongoing competence</w:t>
            </w:r>
            <w:ins w:id="230" w:author="Abercrombie, Kerrie" w:date="2025-09-10T20:06:00Z" w16du:dateUtc="2025-09-10T10:06:00Z">
              <w:r w:rsidR="000D16B4">
                <w:t xml:space="preserve"> </w:t>
              </w:r>
              <w:r w:rsidR="000D16B4">
                <w:t>with</w:t>
              </w:r>
              <w:r w:rsidR="000D16B4" w:rsidRPr="00294EAA">
                <w:t xml:space="preserve"> standard messag</w:t>
              </w:r>
              <w:r w:rsidR="000D16B4">
                <w:t>e</w:t>
              </w:r>
              <w:r w:rsidR="000D16B4" w:rsidRPr="00294EAA">
                <w:t xml:space="preserve"> structure and phrases to facilitate</w:t>
              </w:r>
            </w:ins>
            <w:ins w:id="231" w:author="Abercrombie, Kerrie" w:date="2025-09-02T14:36:00Z" w16du:dateUtc="2025-09-02T04:36:00Z">
              <w:r w:rsidR="00294EAA" w:rsidRPr="00294EAA">
                <w:t xml:space="preserve"> </w:t>
              </w:r>
            </w:ins>
            <w:del w:id="232" w:author="Abercrombie, Kerrie" w:date="2025-09-10T20:06:00Z" w16du:dateUtc="2025-09-10T10:06:00Z">
              <w:r w:rsidRPr="00294EAA" w:rsidDel="000D16B4">
                <w:delText>, with clear</w:delText>
              </w:r>
            </w:del>
            <w:ins w:id="233" w:author="Abercrombie, Kerrie" w:date="2025-09-10T20:06:00Z" w16du:dateUtc="2025-09-10T10:06:00Z">
              <w:r w:rsidR="000D16B4">
                <w:t>, concise</w:t>
              </w:r>
            </w:ins>
            <w:ins w:id="234" w:author="Abercrombie, Kerrie" w:date="2025-09-10T20:07:00Z" w16du:dateUtc="2025-09-10T10:07:00Z">
              <w:r w:rsidR="000D16B4">
                <w:t>,</w:t>
              </w:r>
            </w:ins>
            <w:r w:rsidRPr="00294EAA">
              <w:t xml:space="preserve"> and unambiguous communication</w:t>
            </w:r>
            <w:ins w:id="235" w:author="Abercrombie, Kerrie" w:date="2025-09-02T14:37:00Z" w16du:dateUtc="2025-09-02T04:37:00Z">
              <w:r w:rsidR="00294EAA">
                <w:t xml:space="preserve">. </w:t>
              </w:r>
            </w:ins>
            <w:r w:rsidRPr="00294EAA">
              <w:t xml:space="preserve"> </w:t>
            </w:r>
            <w:del w:id="236" w:author="Abercrombie, Kerrie" w:date="2025-09-10T20:08:00Z" w16du:dateUtc="2025-09-10T10:08:00Z">
              <w:r w:rsidRPr="00294EAA" w:rsidDel="000D16B4">
                <w:delText xml:space="preserve">and </w:delText>
              </w:r>
            </w:del>
            <w:ins w:id="237" w:author="Abercrombie, Kerrie" w:date="2025-09-10T20:07:00Z" w16du:dateUtc="2025-09-10T10:07:00Z">
              <w:r w:rsidR="000D16B4">
                <w:t xml:space="preserve">Other </w:t>
              </w:r>
            </w:ins>
            <w:del w:id="238" w:author="Abercrombie, Kerrie" w:date="2025-09-10T20:08:00Z" w16du:dateUtc="2025-09-10T10:08:00Z">
              <w:r w:rsidRPr="00294EAA" w:rsidDel="000D16B4">
                <w:delText xml:space="preserve">addressing </w:delText>
              </w:r>
            </w:del>
            <w:r w:rsidRPr="00294EAA">
              <w:t xml:space="preserve">areas </w:t>
            </w:r>
            <w:del w:id="239" w:author="Abercrombie, Kerrie" w:date="2025-09-10T20:08:00Z" w16du:dateUtc="2025-09-10T10:08:00Z">
              <w:r w:rsidRPr="00294EAA" w:rsidDel="000D16B4">
                <w:delText xml:space="preserve">that </w:delText>
              </w:r>
            </w:del>
            <w:r w:rsidRPr="00294EAA">
              <w:t>may be identified during the training needs analysis.</w:t>
            </w:r>
          </w:p>
          <w:p w14:paraId="73EAA863" w14:textId="4D356317" w:rsidR="000F1E09" w:rsidRPr="00086770" w:rsidRDefault="00B16D5F" w:rsidP="009A340E">
            <w:pPr>
              <w:pStyle w:val="BodyText"/>
            </w:pPr>
            <w:r>
              <w:t xml:space="preserve">Include </w:t>
            </w:r>
            <w:ins w:id="240" w:author="Abercrombie, Kerrie" w:date="2025-09-10T20:08:00Z" w16du:dateUtc="2025-09-10T10:08:00Z">
              <w:r w:rsidR="000D16B4">
                <w:t xml:space="preserve">an assessment of competency in </w:t>
              </w:r>
            </w:ins>
            <w:r w:rsidRPr="00294EAA">
              <w:t xml:space="preserve">VTS </w:t>
            </w:r>
            <w:del w:id="241" w:author="Abercrombie, Kerrie" w:date="2025-09-02T14:40:00Z" w16du:dateUtc="2025-09-02T04:40:00Z">
              <w:r w:rsidRPr="00294EAA" w:rsidDel="00294EAA">
                <w:delText>C</w:delText>
              </w:r>
            </w:del>
            <w:ins w:id="242" w:author="Abercrombie, Kerrie" w:date="2025-09-10T20:08:00Z" w16du:dateUtc="2025-09-10T10:08:00Z">
              <w:r w:rsidR="000D16B4">
                <w:t>c</w:t>
              </w:r>
            </w:ins>
            <w:r w:rsidRPr="00294EAA">
              <w:t xml:space="preserve">ommunication </w:t>
            </w:r>
            <w:ins w:id="243" w:author="Abercrombie, Kerrie" w:date="2025-09-02T14:35:00Z" w16du:dateUtc="2025-09-02T04:35:00Z">
              <w:r w:rsidR="00294EAA" w:rsidRPr="001F7114">
                <w:rPr>
                  <w:highlight w:val="yellow"/>
                </w:rPr>
                <w:t>[G###</w:t>
              </w:r>
              <w:proofErr w:type="gramStart"/>
              <w:r w:rsidR="00294EAA" w:rsidRPr="001F7114">
                <w:rPr>
                  <w:highlight w:val="yellow"/>
                </w:rPr>
                <w:t># ]</w:t>
              </w:r>
              <w:proofErr w:type="gramEnd"/>
              <w:r w:rsidR="00294EAA">
                <w:t xml:space="preserve"> </w:t>
              </w:r>
            </w:ins>
            <w:del w:id="244" w:author="Abercrombie, Kerrie" w:date="2025-09-10T20:09:00Z" w16du:dateUtc="2025-09-10T10:09:00Z">
              <w:r w:rsidRPr="00294EAA" w:rsidDel="000D16B4">
                <w:delText>Competency</w:delText>
              </w:r>
              <w:r w:rsidDel="000D16B4">
                <w:delText xml:space="preserve"> </w:delText>
              </w:r>
              <w:r w:rsidRPr="00294EAA" w:rsidDel="000D16B4">
                <w:rPr>
                  <w:strike/>
                </w:rPr>
                <w:delText>training and assessment</w:delText>
              </w:r>
              <w:r w:rsidDel="000D16B4">
                <w:delText xml:space="preserve"> </w:delText>
              </w:r>
              <w:r w:rsidRPr="001F7114" w:rsidDel="000D16B4">
                <w:rPr>
                  <w:highlight w:val="yellow"/>
                </w:rPr>
                <w:delText>[G#### ]</w:delText>
              </w:r>
            </w:del>
            <w:del w:id="245" w:author="Abercrombie, Kerrie" w:date="2025-09-02T14:35:00Z" w16du:dateUtc="2025-09-02T04:35:00Z">
              <w:r w:rsidDel="00294EAA">
                <w:delText xml:space="preserve"> </w:delText>
              </w:r>
            </w:del>
          </w:p>
        </w:tc>
      </w:tr>
      <w:tr w:rsidR="00B16D5F" w:rsidRPr="00086770" w14:paraId="5DD31A27" w14:textId="0C4AC598" w:rsidTr="003A573C">
        <w:tc>
          <w:tcPr>
            <w:tcW w:w="2758" w:type="dxa"/>
            <w:tcBorders>
              <w:top w:val="single" w:sz="4" w:space="0" w:color="auto"/>
              <w:left w:val="single" w:sz="4" w:space="0" w:color="auto"/>
              <w:bottom w:val="single" w:sz="4" w:space="0" w:color="auto"/>
              <w:right w:val="single" w:sz="4" w:space="0" w:color="auto"/>
            </w:tcBorders>
          </w:tcPr>
          <w:p w14:paraId="32319A04" w14:textId="77777777" w:rsidR="00B16D5F" w:rsidRPr="00086770" w:rsidRDefault="00B16D5F" w:rsidP="009A340E">
            <w:pPr>
              <w:pStyle w:val="ListNumber"/>
            </w:pPr>
            <w:r w:rsidRPr="00086770">
              <w:t xml:space="preserve">Legal Framework </w:t>
            </w:r>
          </w:p>
        </w:tc>
        <w:tc>
          <w:tcPr>
            <w:tcW w:w="6030" w:type="dxa"/>
            <w:tcBorders>
              <w:top w:val="single" w:sz="4" w:space="0" w:color="auto"/>
              <w:left w:val="single" w:sz="4" w:space="0" w:color="auto"/>
              <w:bottom w:val="single" w:sz="4" w:space="0" w:color="auto"/>
              <w:right w:val="single" w:sz="4" w:space="0" w:color="auto"/>
            </w:tcBorders>
          </w:tcPr>
          <w:p w14:paraId="5C0F9BA6" w14:textId="0673D3C5" w:rsidR="00B16D5F" w:rsidRPr="00086770" w:rsidRDefault="00B16D5F" w:rsidP="009A340E">
            <w:pPr>
              <w:pStyle w:val="BodyText"/>
            </w:pPr>
            <w:r w:rsidRPr="00086770">
              <w:t xml:space="preserve">This module covers the regulatory and legislative framework of VTS, including the liabilities and the responsibilities of allied services and participating ships in the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B8B13CA" w14:textId="012251E6" w:rsidR="00B16D5F" w:rsidRPr="00086770" w:rsidRDefault="00B16D5F" w:rsidP="009A340E">
            <w:pPr>
              <w:pStyle w:val="BodyText"/>
            </w:pPr>
            <w:r>
              <w:t>F</w:t>
            </w:r>
            <w:r w:rsidRPr="00086770">
              <w:t>ocuses on knowledge of current regulatory framework, including any amendments or revisions in international and national requirements.</w:t>
            </w:r>
          </w:p>
        </w:tc>
      </w:tr>
      <w:tr w:rsidR="00B16D5F" w:rsidRPr="00086770" w14:paraId="3C9B6F5A" w14:textId="1182EF5F" w:rsidTr="003A573C">
        <w:tc>
          <w:tcPr>
            <w:tcW w:w="2758" w:type="dxa"/>
            <w:tcBorders>
              <w:top w:val="single" w:sz="4" w:space="0" w:color="auto"/>
              <w:left w:val="single" w:sz="4" w:space="0" w:color="auto"/>
              <w:bottom w:val="single" w:sz="4" w:space="0" w:color="auto"/>
              <w:right w:val="single" w:sz="4" w:space="0" w:color="auto"/>
            </w:tcBorders>
          </w:tcPr>
          <w:p w14:paraId="069F24C3" w14:textId="77777777" w:rsidR="00B16D5F" w:rsidRPr="00B16D5F" w:rsidRDefault="00B16D5F" w:rsidP="009A340E">
            <w:pPr>
              <w:pStyle w:val="ListNumber"/>
            </w:pPr>
            <w:r w:rsidRPr="00B16D5F">
              <w:t xml:space="preserve">Provision of VTS </w:t>
            </w:r>
          </w:p>
        </w:tc>
        <w:tc>
          <w:tcPr>
            <w:tcW w:w="6030" w:type="dxa"/>
            <w:tcBorders>
              <w:top w:val="single" w:sz="4" w:space="0" w:color="auto"/>
              <w:left w:val="single" w:sz="4" w:space="0" w:color="auto"/>
              <w:bottom w:val="single" w:sz="4" w:space="0" w:color="auto"/>
              <w:right w:val="single" w:sz="4" w:space="0" w:color="auto"/>
            </w:tcBorders>
          </w:tcPr>
          <w:p w14:paraId="2251F11B" w14:textId="725498FE" w:rsidR="00B16D5F" w:rsidRPr="00B16D5F" w:rsidRDefault="00B16D5F" w:rsidP="00B16D5F">
            <w:pPr>
              <w:pStyle w:val="BodyText"/>
            </w:pPr>
            <w:r w:rsidRPr="00B16D5F">
              <w:t xml:space="preserve">This module covers the practical aspects associated with the provision of VTS including the provision of information, and the issuing of advice, warnings, instructions, and traffic clearances.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725D1D2" w14:textId="6FE85BFC" w:rsidR="00B16D5F" w:rsidRPr="00B16D5F" w:rsidRDefault="00B16D5F" w:rsidP="00B16D5F">
            <w:pPr>
              <w:pStyle w:val="BodyText"/>
            </w:pPr>
            <w:r>
              <w:t>Ensure</w:t>
            </w:r>
            <w:r w:rsidRPr="00B16D5F">
              <w:t xml:space="preserve"> ongoing competence, and providing focus training on specific areas as may be identified during the training needs analysis.</w:t>
            </w:r>
          </w:p>
        </w:tc>
      </w:tr>
      <w:tr w:rsidR="00B16D5F" w:rsidRPr="00086770" w14:paraId="2C7C5FEC" w14:textId="30EF5BFA" w:rsidTr="003A573C">
        <w:tc>
          <w:tcPr>
            <w:tcW w:w="2758" w:type="dxa"/>
            <w:tcBorders>
              <w:top w:val="single" w:sz="4" w:space="0" w:color="auto"/>
              <w:left w:val="single" w:sz="4" w:space="0" w:color="auto"/>
              <w:bottom w:val="single" w:sz="4" w:space="0" w:color="auto"/>
              <w:right w:val="single" w:sz="4" w:space="0" w:color="auto"/>
            </w:tcBorders>
          </w:tcPr>
          <w:p w14:paraId="320BA1AB" w14:textId="77777777" w:rsidR="00B16D5F" w:rsidRPr="00B16D5F" w:rsidRDefault="00B16D5F" w:rsidP="009A340E">
            <w:pPr>
              <w:pStyle w:val="ListNumber"/>
            </w:pPr>
            <w:r w:rsidRPr="00B16D5F">
              <w:t xml:space="preserve">Nautical Knowledge </w:t>
            </w:r>
          </w:p>
        </w:tc>
        <w:tc>
          <w:tcPr>
            <w:tcW w:w="6030" w:type="dxa"/>
            <w:tcBorders>
              <w:top w:val="single" w:sz="4" w:space="0" w:color="auto"/>
              <w:left w:val="single" w:sz="4" w:space="0" w:color="auto"/>
              <w:bottom w:val="single" w:sz="4" w:space="0" w:color="auto"/>
              <w:right w:val="single" w:sz="4" w:space="0" w:color="auto"/>
            </w:tcBorders>
          </w:tcPr>
          <w:p w14:paraId="0345EC06" w14:textId="7489B1AB" w:rsidR="00B16D5F" w:rsidRPr="00B16D5F" w:rsidRDefault="00B16D5F" w:rsidP="009A340E">
            <w:pPr>
              <w:pStyle w:val="BodyText"/>
            </w:pPr>
            <w:r w:rsidRPr="00B16D5F">
              <w:t xml:space="preserve">This module covers nautical knowledge elements required to perform the function of a VTS Operator.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9A854DE" w14:textId="1D7E9A17" w:rsidR="00B16D5F" w:rsidRPr="00B16D5F" w:rsidRDefault="00B16D5F" w:rsidP="009A340E">
            <w:pPr>
              <w:pStyle w:val="BodyText"/>
            </w:pPr>
            <w:r>
              <w:t>Ensure ongoing</w:t>
            </w:r>
            <w:r w:rsidRPr="00B16D5F">
              <w:t xml:space="preserve"> competence, providing focus training on specific areas as may be identified during the training needs analysis.</w:t>
            </w:r>
          </w:p>
        </w:tc>
      </w:tr>
      <w:tr w:rsidR="00B16D5F" w:rsidRPr="00086770" w14:paraId="18478BF6" w14:textId="79CCBAB0" w:rsidTr="003A573C">
        <w:tc>
          <w:tcPr>
            <w:tcW w:w="2758" w:type="dxa"/>
            <w:tcBorders>
              <w:top w:val="single" w:sz="4" w:space="0" w:color="auto"/>
              <w:left w:val="single" w:sz="4" w:space="0" w:color="auto"/>
              <w:bottom w:val="single" w:sz="4" w:space="0" w:color="auto"/>
              <w:right w:val="single" w:sz="4" w:space="0" w:color="auto"/>
            </w:tcBorders>
          </w:tcPr>
          <w:p w14:paraId="3A78ADFD" w14:textId="77777777" w:rsidR="00B16D5F" w:rsidRPr="00B16D5F" w:rsidRDefault="00B16D5F" w:rsidP="00B16D5F">
            <w:pPr>
              <w:pStyle w:val="ListNumber"/>
            </w:pPr>
            <w:r w:rsidRPr="00B16D5F">
              <w:t>Equipment</w:t>
            </w:r>
          </w:p>
        </w:tc>
        <w:tc>
          <w:tcPr>
            <w:tcW w:w="6030" w:type="dxa"/>
            <w:tcBorders>
              <w:top w:val="single" w:sz="4" w:space="0" w:color="auto"/>
              <w:left w:val="single" w:sz="4" w:space="0" w:color="auto"/>
              <w:bottom w:val="single" w:sz="4" w:space="0" w:color="auto"/>
              <w:right w:val="single" w:sz="4" w:space="0" w:color="auto"/>
            </w:tcBorders>
          </w:tcPr>
          <w:p w14:paraId="42B797CE" w14:textId="61F5DDBC" w:rsidR="00B16D5F" w:rsidRPr="00B16D5F" w:rsidRDefault="00B16D5F" w:rsidP="00B16D5F">
            <w:pPr>
              <w:pStyle w:val="BodyText"/>
            </w:pPr>
            <w:r w:rsidRPr="00B16D5F">
              <w:t xml:space="preserve">This module covers the requirement for VTS Operators to be able to understand the operational limitations and benefits of equipment used in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E22DD4F" w14:textId="0C70DCAA" w:rsidR="00B16D5F" w:rsidRPr="00B16D5F" w:rsidRDefault="00B16D5F" w:rsidP="00B16D5F">
            <w:pPr>
              <w:pStyle w:val="BodyText"/>
            </w:pPr>
            <w:r>
              <w:t>Includes</w:t>
            </w:r>
            <w:r w:rsidRPr="00B16D5F">
              <w:t xml:space="preserve"> changes and developments in equipment, </w:t>
            </w:r>
            <w:r>
              <w:t xml:space="preserve">as well as </w:t>
            </w:r>
            <w:r w:rsidRPr="00B16D5F">
              <w:t>technical developments in the maritime industry that may affect VTS operations.</w:t>
            </w:r>
          </w:p>
        </w:tc>
      </w:tr>
      <w:tr w:rsidR="00B16D5F" w:rsidRPr="00086770" w14:paraId="3AD50118" w14:textId="5A9104C7" w:rsidTr="003A573C">
        <w:tc>
          <w:tcPr>
            <w:tcW w:w="2758" w:type="dxa"/>
            <w:tcBorders>
              <w:top w:val="single" w:sz="4" w:space="0" w:color="auto"/>
              <w:left w:val="single" w:sz="4" w:space="0" w:color="auto"/>
              <w:bottom w:val="single" w:sz="4" w:space="0" w:color="auto"/>
              <w:right w:val="single" w:sz="4" w:space="0" w:color="auto"/>
            </w:tcBorders>
          </w:tcPr>
          <w:p w14:paraId="0BD112D8" w14:textId="77777777" w:rsidR="00B16D5F" w:rsidRPr="00B16D5F" w:rsidRDefault="00B16D5F" w:rsidP="00B16D5F">
            <w:pPr>
              <w:pStyle w:val="ListNumber"/>
            </w:pPr>
            <w:r w:rsidRPr="00B16D5F">
              <w:t>Human Factors</w:t>
            </w:r>
          </w:p>
        </w:tc>
        <w:tc>
          <w:tcPr>
            <w:tcW w:w="6030" w:type="dxa"/>
            <w:tcBorders>
              <w:top w:val="single" w:sz="4" w:space="0" w:color="auto"/>
              <w:left w:val="single" w:sz="4" w:space="0" w:color="auto"/>
              <w:bottom w:val="single" w:sz="4" w:space="0" w:color="auto"/>
              <w:right w:val="single" w:sz="4" w:space="0" w:color="auto"/>
            </w:tcBorders>
          </w:tcPr>
          <w:p w14:paraId="6ECC9DF7" w14:textId="14E28E5B" w:rsidR="00B16D5F" w:rsidRPr="00B16D5F" w:rsidRDefault="00B16D5F" w:rsidP="00B16D5F">
            <w:pPr>
              <w:pStyle w:val="BodyText"/>
            </w:pPr>
            <w:r w:rsidRPr="00B16D5F">
              <w:t xml:space="preserve">This module addresses the required competences for VTS Operators to perform their duties under all conditions including emergencies and stressful situations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8712169" w14:textId="2203C3AF" w:rsidR="00B16D5F" w:rsidRPr="00B16D5F" w:rsidRDefault="00B16D5F" w:rsidP="00B16D5F">
            <w:pPr>
              <w:pStyle w:val="BodyText"/>
            </w:pPr>
            <w:r>
              <w:t>Focus</w:t>
            </w:r>
            <w:r w:rsidRPr="00B16D5F">
              <w:t xml:space="preserve"> on developments in international best practice, addressing any areas that may be identified during the training needs analysis.</w:t>
            </w:r>
          </w:p>
        </w:tc>
      </w:tr>
      <w:tr w:rsidR="00B16D5F" w:rsidRPr="00086770" w14:paraId="309B1E1F" w14:textId="771B67D2" w:rsidTr="003A573C">
        <w:tc>
          <w:tcPr>
            <w:tcW w:w="2758" w:type="dxa"/>
            <w:tcBorders>
              <w:top w:val="single" w:sz="4" w:space="0" w:color="auto"/>
              <w:left w:val="single" w:sz="4" w:space="0" w:color="auto"/>
              <w:bottom w:val="single" w:sz="4" w:space="0" w:color="auto"/>
              <w:right w:val="single" w:sz="4" w:space="0" w:color="auto"/>
            </w:tcBorders>
          </w:tcPr>
          <w:p w14:paraId="1897D302" w14:textId="77777777" w:rsidR="00B16D5F" w:rsidRPr="00B16D5F" w:rsidRDefault="00B16D5F" w:rsidP="00B16D5F">
            <w:pPr>
              <w:pStyle w:val="ListNumber"/>
            </w:pPr>
            <w:r w:rsidRPr="00B16D5F">
              <w:t>Emergency Situations</w:t>
            </w:r>
          </w:p>
        </w:tc>
        <w:tc>
          <w:tcPr>
            <w:tcW w:w="6030" w:type="dxa"/>
            <w:tcBorders>
              <w:top w:val="single" w:sz="4" w:space="0" w:color="auto"/>
              <w:left w:val="single" w:sz="4" w:space="0" w:color="auto"/>
              <w:bottom w:val="single" w:sz="4" w:space="0" w:color="auto"/>
              <w:right w:val="single" w:sz="4" w:space="0" w:color="auto"/>
            </w:tcBorders>
          </w:tcPr>
          <w:p w14:paraId="1386ACAD" w14:textId="29566988" w:rsidR="00B16D5F" w:rsidRPr="00B16D5F" w:rsidRDefault="00B16D5F" w:rsidP="00B16D5F">
            <w:pPr>
              <w:pStyle w:val="BodyText"/>
            </w:pPr>
            <w:r w:rsidRPr="00B16D5F">
              <w:t xml:space="preserve">This module includes the processes and procedures to respond to emergency situations (internal and external) while maintaining safety of the waterway in the VTS area.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16AE9B5" w14:textId="1C7A77FB" w:rsidR="00B16D5F" w:rsidRPr="00B16D5F" w:rsidRDefault="00B16D5F" w:rsidP="009A340E">
            <w:pPr>
              <w:spacing w:after="120"/>
              <w:rPr>
                <w:sz w:val="22"/>
              </w:rPr>
            </w:pPr>
            <w:r>
              <w:rPr>
                <w:sz w:val="22"/>
              </w:rPr>
              <w:t>Focus on emergencies and incidents, including relevant</w:t>
            </w:r>
            <w:r w:rsidRPr="00B16D5F">
              <w:rPr>
                <w:sz w:val="22"/>
              </w:rPr>
              <w:t xml:space="preserve"> case studies/incident reports and reflect</w:t>
            </w:r>
            <w:del w:id="246" w:author="Abercrombie, Kerrie" w:date="2025-09-10T20:09:00Z" w16du:dateUtc="2025-09-10T10:09:00Z">
              <w:r w:rsidRPr="00B16D5F" w:rsidDel="000D16B4">
                <w:rPr>
                  <w:sz w:val="22"/>
                </w:rPr>
                <w:delText>s</w:delText>
              </w:r>
            </w:del>
            <w:r w:rsidRPr="00B16D5F">
              <w:rPr>
                <w:sz w:val="22"/>
              </w:rPr>
              <w:t xml:space="preserve"> any areas that may be identified during the training needs analysis.</w:t>
            </w:r>
          </w:p>
        </w:tc>
      </w:tr>
    </w:tbl>
    <w:p w14:paraId="180AC701" w14:textId="77777777" w:rsidR="00B16D5F" w:rsidRDefault="00B16D5F" w:rsidP="00155AAE">
      <w:pPr>
        <w:pStyle w:val="BodyText"/>
        <w:rPr>
          <w:lang w:eastAsia="de-DE"/>
        </w:rPr>
        <w:sectPr w:rsidR="00B16D5F" w:rsidSect="00B16D5F">
          <w:pgSz w:w="16838" w:h="11906" w:orient="landscape"/>
          <w:pgMar w:top="907" w:right="1134" w:bottom="794" w:left="1134" w:header="851" w:footer="851" w:gutter="0"/>
          <w:cols w:space="708"/>
          <w:docGrid w:linePitch="245"/>
        </w:sectPr>
      </w:pPr>
    </w:p>
    <w:p w14:paraId="1E901A85" w14:textId="1AC4E649" w:rsidR="000E2549" w:rsidRPr="00086770" w:rsidRDefault="000E2549" w:rsidP="000E2549">
      <w:pPr>
        <w:pStyle w:val="Tablecaption"/>
      </w:pPr>
      <w:r>
        <w:lastRenderedPageBreak/>
        <w:t xml:space="preserve">Revalidation </w:t>
      </w:r>
      <w:r w:rsidRPr="00086770">
        <w:t>Training</w:t>
      </w:r>
      <w:r>
        <w:t xml:space="preserve"> for VTS Supervisors (C0103-2)</w:t>
      </w:r>
    </w:p>
    <w:tbl>
      <w:tblPr>
        <w:tblStyle w:val="TableGrid"/>
        <w:tblW w:w="14560" w:type="dxa"/>
        <w:tblLook w:val="04A0" w:firstRow="1" w:lastRow="0" w:firstColumn="1" w:lastColumn="0" w:noHBand="0" w:noVBand="1"/>
      </w:tblPr>
      <w:tblGrid>
        <w:gridCol w:w="2758"/>
        <w:gridCol w:w="6030"/>
        <w:gridCol w:w="5772"/>
      </w:tblGrid>
      <w:tr w:rsidR="000E2549" w:rsidRPr="00086770" w14:paraId="0E2B189D" w14:textId="77777777" w:rsidTr="00505373">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9561A77" w14:textId="77777777" w:rsidR="000E2549" w:rsidRPr="00086770" w:rsidRDefault="000E2549" w:rsidP="00505373">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1741F8E9" w14:textId="77777777" w:rsidR="000E2549" w:rsidRPr="00086770" w:rsidRDefault="000E2549" w:rsidP="00505373">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8F6C687" w14:textId="77777777" w:rsidR="000E2549" w:rsidRPr="00086770" w:rsidRDefault="000E2549" w:rsidP="00505373">
            <w:pPr>
              <w:ind w:left="113" w:right="113"/>
              <w:jc w:val="center"/>
              <w:rPr>
                <w:rFonts w:cstheme="minorHAnsi"/>
                <w:b/>
                <w:color w:val="009FE3" w:themeColor="accent2"/>
                <w:sz w:val="20"/>
                <w:szCs w:val="20"/>
              </w:rPr>
            </w:pPr>
            <w:commentRangeStart w:id="247"/>
            <w:r>
              <w:rPr>
                <w:rFonts w:cstheme="minorHAnsi"/>
                <w:b/>
                <w:color w:val="009FE3" w:themeColor="accent2"/>
                <w:sz w:val="20"/>
                <w:szCs w:val="20"/>
              </w:rPr>
              <w:t xml:space="preserve">Revalidation Training </w:t>
            </w:r>
            <w:commentRangeEnd w:id="247"/>
            <w:r w:rsidR="008F16C4">
              <w:rPr>
                <w:rStyle w:val="CommentReference"/>
              </w:rPr>
              <w:commentReference w:id="247"/>
            </w:r>
          </w:p>
        </w:tc>
      </w:tr>
      <w:tr w:rsidR="00340E46" w:rsidRPr="00086770" w14:paraId="6CBF632C" w14:textId="77777777" w:rsidTr="003A573C">
        <w:tc>
          <w:tcPr>
            <w:tcW w:w="2758" w:type="dxa"/>
            <w:tcBorders>
              <w:top w:val="single" w:sz="4" w:space="0" w:color="auto"/>
              <w:left w:val="single" w:sz="4" w:space="0" w:color="auto"/>
              <w:bottom w:val="single" w:sz="4" w:space="0" w:color="auto"/>
              <w:right w:val="single" w:sz="4" w:space="0" w:color="auto"/>
            </w:tcBorders>
          </w:tcPr>
          <w:p w14:paraId="265C0445" w14:textId="205F7E8D" w:rsidR="00340E46" w:rsidRPr="00086770" w:rsidRDefault="00340E46" w:rsidP="007E0343">
            <w:pPr>
              <w:pStyle w:val="ListNumber"/>
              <w:numPr>
                <w:ilvl w:val="0"/>
                <w:numId w:val="28"/>
              </w:numPr>
            </w:pPr>
            <w:r w:rsidRPr="005B1B2D">
              <w:rPr>
                <w:szCs w:val="20"/>
              </w:rPr>
              <w:t xml:space="preserve">Communication and Leadership </w:t>
            </w:r>
          </w:p>
        </w:tc>
        <w:tc>
          <w:tcPr>
            <w:tcW w:w="6030" w:type="dxa"/>
            <w:tcBorders>
              <w:top w:val="single" w:sz="4" w:space="0" w:color="auto"/>
              <w:left w:val="single" w:sz="4" w:space="0" w:color="auto"/>
              <w:bottom w:val="single" w:sz="4" w:space="0" w:color="auto"/>
              <w:right w:val="single" w:sz="4" w:space="0" w:color="auto"/>
            </w:tcBorders>
          </w:tcPr>
          <w:p w14:paraId="331C9E9D" w14:textId="09CC47AA" w:rsidR="00340E46" w:rsidRPr="00086770" w:rsidRDefault="00340E46" w:rsidP="00340E46">
            <w:pPr>
              <w:pStyle w:val="BodyText"/>
            </w:pPr>
            <w:r w:rsidRPr="00C868E4">
              <w:rPr>
                <w:szCs w:val="20"/>
              </w:rPr>
              <w:t xml:space="preserve">This module covers the transition from an operations (VTSO) role to a leadership role, including leadership qualities and styles, communicating effectively, and preparing reports.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1B12BF4" w14:textId="06B2ADC2" w:rsidR="0028181D" w:rsidRDefault="0028181D" w:rsidP="0028181D">
            <w:pPr>
              <w:pStyle w:val="BodyText"/>
            </w:pPr>
            <w:r>
              <w:t>F</w:t>
            </w:r>
            <w:r w:rsidRPr="00086770">
              <w:t xml:space="preserve">ocuses on </w:t>
            </w:r>
            <w:del w:id="248" w:author="Abercrombie, Kerrie" w:date="2025-09-10T20:10:00Z" w16du:dateUtc="2025-09-10T10:10:00Z">
              <w:r w:rsidRPr="00086770" w:rsidDel="000D16B4">
                <w:delText>ongoing competence, with clear and unambiguous communication</w:delText>
              </w:r>
            </w:del>
            <w:ins w:id="249" w:author="Abercrombie, Kerrie" w:date="2025-09-10T20:09:00Z" w16du:dateUtc="2025-09-10T10:09:00Z">
              <w:r w:rsidR="000D16B4" w:rsidRPr="000F1E09">
                <w:rPr>
                  <w:lang w:val="en-AU"/>
                </w:rPr>
                <w:t xml:space="preserve">strategies and techniques to communicate </w:t>
              </w:r>
              <w:r w:rsidR="000D16B4">
                <w:rPr>
                  <w:lang w:val="en-AU"/>
                </w:rPr>
                <w:t xml:space="preserve">and lead </w:t>
              </w:r>
              <w:r w:rsidR="000D16B4" w:rsidRPr="000F1E09">
                <w:rPr>
                  <w:lang w:val="en-AU"/>
                </w:rPr>
                <w:t>effectively</w:t>
              </w:r>
              <w:r w:rsidR="000D16B4">
                <w:rPr>
                  <w:lang w:val="en-AU"/>
                </w:rPr>
                <w:t>.  Also,</w:t>
              </w:r>
              <w:r w:rsidR="000D16B4">
                <w:rPr>
                  <w:lang w:val="en-AU"/>
                </w:rPr>
                <w:t xml:space="preserve"> </w:t>
              </w:r>
            </w:ins>
            <w:r>
              <w:t xml:space="preserve"> </w:t>
            </w:r>
            <w:del w:id="250" w:author="Abercrombie, Kerrie" w:date="2025-09-10T20:10:00Z" w16du:dateUtc="2025-09-10T10:10:00Z">
              <w:r w:rsidDel="000D16B4">
                <w:delText xml:space="preserve">and </w:delText>
              </w:r>
            </w:del>
            <w:r>
              <w:t>addressing areas that may be identified during the training needs analysis</w:t>
            </w:r>
            <w:r w:rsidRPr="00086770">
              <w:t>.</w:t>
            </w:r>
          </w:p>
          <w:p w14:paraId="7F0E9036" w14:textId="35DF873E" w:rsidR="00340E46" w:rsidRPr="00086770" w:rsidRDefault="0028181D" w:rsidP="0028181D">
            <w:pPr>
              <w:pStyle w:val="BodyText"/>
            </w:pPr>
            <w:r>
              <w:t xml:space="preserve">Include </w:t>
            </w:r>
            <w:r w:rsidR="009F178A">
              <w:t xml:space="preserve">session on continuing professional development for leadership skills. </w:t>
            </w:r>
          </w:p>
        </w:tc>
      </w:tr>
      <w:tr w:rsidR="00340E46" w:rsidRPr="00086770" w14:paraId="553C205C" w14:textId="77777777" w:rsidTr="003A573C">
        <w:tc>
          <w:tcPr>
            <w:tcW w:w="2758" w:type="dxa"/>
            <w:tcBorders>
              <w:top w:val="single" w:sz="4" w:space="0" w:color="auto"/>
              <w:left w:val="single" w:sz="4" w:space="0" w:color="auto"/>
              <w:bottom w:val="single" w:sz="4" w:space="0" w:color="auto"/>
              <w:right w:val="single" w:sz="4" w:space="0" w:color="auto"/>
            </w:tcBorders>
          </w:tcPr>
          <w:p w14:paraId="054C7D0F" w14:textId="6A3FA74F" w:rsidR="00340E46" w:rsidRPr="00086770" w:rsidRDefault="00340E46" w:rsidP="00340E46">
            <w:pPr>
              <w:pStyle w:val="ListNumber"/>
            </w:pPr>
            <w:r w:rsidRPr="00C868E4">
              <w:rPr>
                <w:szCs w:val="20"/>
              </w:rPr>
              <w:t>Managing the Watch</w:t>
            </w:r>
          </w:p>
        </w:tc>
        <w:tc>
          <w:tcPr>
            <w:tcW w:w="6030" w:type="dxa"/>
            <w:tcBorders>
              <w:top w:val="single" w:sz="4" w:space="0" w:color="auto"/>
              <w:left w:val="single" w:sz="4" w:space="0" w:color="auto"/>
              <w:bottom w:val="single" w:sz="4" w:space="0" w:color="auto"/>
              <w:right w:val="single" w:sz="4" w:space="0" w:color="auto"/>
            </w:tcBorders>
          </w:tcPr>
          <w:p w14:paraId="6266557B" w14:textId="1AFB63CB" w:rsidR="00340E46" w:rsidRPr="00086770" w:rsidRDefault="00340E46" w:rsidP="00340E46">
            <w:pPr>
              <w:pStyle w:val="BodyText"/>
            </w:pPr>
            <w:r w:rsidRPr="00C868E4">
              <w:rPr>
                <w:sz w:val="20"/>
                <w:szCs w:val="20"/>
              </w:rPr>
              <w:t xml:space="preserve">This module focuses on the higher-level responsibilities of a VTS </w:t>
            </w:r>
            <w:r>
              <w:rPr>
                <w:sz w:val="20"/>
                <w:szCs w:val="20"/>
              </w:rPr>
              <w:t>S</w:t>
            </w:r>
            <w:r w:rsidRPr="00C868E4">
              <w:rPr>
                <w:sz w:val="20"/>
                <w:szCs w:val="20"/>
              </w:rPr>
              <w:t xml:space="preserve">upervisor, including watchkeeping responsibilities, shift management and performance management.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AEA2FE5" w14:textId="4F5B2424" w:rsidR="00340E46" w:rsidRPr="00086770" w:rsidRDefault="009F178A" w:rsidP="00340E46">
            <w:pPr>
              <w:pStyle w:val="BodyText"/>
            </w:pPr>
            <w:r>
              <w:t xml:space="preserve">Include changes to </w:t>
            </w:r>
            <w:r w:rsidR="00B478FA">
              <w:t xml:space="preserve">expectations for managing the VTS watch as technology changes.  Update regarding human factors and ergonomics (G1171) and Stress and Trauma in VTS </w:t>
            </w:r>
            <w:r w:rsidR="00B478FA" w:rsidRPr="00B478FA">
              <w:rPr>
                <w:highlight w:val="yellow"/>
              </w:rPr>
              <w:t>(G####)</w:t>
            </w:r>
          </w:p>
        </w:tc>
      </w:tr>
      <w:tr w:rsidR="00340E46" w:rsidRPr="00086770" w14:paraId="37ADE4FA" w14:textId="77777777" w:rsidTr="003A573C">
        <w:tc>
          <w:tcPr>
            <w:tcW w:w="2758" w:type="dxa"/>
            <w:tcBorders>
              <w:top w:val="single" w:sz="4" w:space="0" w:color="auto"/>
              <w:left w:val="single" w:sz="4" w:space="0" w:color="auto"/>
              <w:bottom w:val="single" w:sz="4" w:space="0" w:color="auto"/>
              <w:right w:val="single" w:sz="4" w:space="0" w:color="auto"/>
            </w:tcBorders>
          </w:tcPr>
          <w:p w14:paraId="7EB23DCA" w14:textId="21AC613A" w:rsidR="00340E46" w:rsidRPr="00B16D5F" w:rsidRDefault="00340E46" w:rsidP="00340E46">
            <w:pPr>
              <w:pStyle w:val="ListNumber"/>
            </w:pPr>
            <w:r w:rsidRPr="00C868E4">
              <w:rPr>
                <w:szCs w:val="20"/>
              </w:rPr>
              <w:t>Provision of VTS</w:t>
            </w:r>
          </w:p>
        </w:tc>
        <w:tc>
          <w:tcPr>
            <w:tcW w:w="6030" w:type="dxa"/>
            <w:tcBorders>
              <w:top w:val="single" w:sz="4" w:space="0" w:color="auto"/>
              <w:left w:val="single" w:sz="4" w:space="0" w:color="auto"/>
              <w:bottom w:val="single" w:sz="4" w:space="0" w:color="auto"/>
              <w:right w:val="single" w:sz="4" w:space="0" w:color="auto"/>
            </w:tcBorders>
          </w:tcPr>
          <w:p w14:paraId="16F95C75" w14:textId="07C8383E" w:rsidR="00340E46" w:rsidRPr="00B16D5F" w:rsidRDefault="00340E46" w:rsidP="00340E46">
            <w:pPr>
              <w:pStyle w:val="BodyText"/>
            </w:pPr>
            <w:r w:rsidRPr="00C868E4">
              <w:rPr>
                <w:sz w:val="20"/>
                <w:szCs w:val="20"/>
              </w:rPr>
              <w:t>This module addresses enhanced responsibilities of the VTS Supervisor</w:t>
            </w:r>
            <w:r>
              <w:rPr>
                <w:sz w:val="20"/>
                <w:szCs w:val="20"/>
              </w:rPr>
              <w:t>,</w:t>
            </w:r>
            <w:r w:rsidRPr="00C868E4">
              <w:rPr>
                <w:sz w:val="20"/>
                <w:szCs w:val="20"/>
              </w:rPr>
              <w:t xml:space="preserve"> including the regulatory framework, interaction with </w:t>
            </w:r>
            <w:r>
              <w:rPr>
                <w:sz w:val="20"/>
                <w:szCs w:val="20"/>
              </w:rPr>
              <w:t>allied and other services</w:t>
            </w:r>
            <w:r w:rsidRPr="00C868E4">
              <w:rPr>
                <w:sz w:val="20"/>
                <w:szCs w:val="20"/>
              </w:rPr>
              <w:t xml:space="preserve">, prioritising and delegating work and maintaining a safe waterway.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75CA188" w14:textId="3C096556" w:rsidR="00340E46" w:rsidRPr="00B16D5F" w:rsidRDefault="004B2944" w:rsidP="00340E46">
            <w:pPr>
              <w:pStyle w:val="BodyText"/>
            </w:pPr>
            <w:r>
              <w:t xml:space="preserve">Focus on updates to regulatory structure from a VTS Supervisor perspective.  Include simulations that support continuing professional development for operational </w:t>
            </w:r>
            <w:ins w:id="251" w:author="Abercrombie, Kerrie" w:date="2025-09-10T20:10:00Z" w16du:dateUtc="2025-09-10T10:10:00Z">
              <w:r w:rsidR="000D16B4">
                <w:t xml:space="preserve">oversight </w:t>
              </w:r>
            </w:ins>
            <w:r>
              <w:t xml:space="preserve">and supervisory skill sets. </w:t>
            </w:r>
          </w:p>
        </w:tc>
      </w:tr>
      <w:tr w:rsidR="00340E46" w:rsidRPr="00086770" w14:paraId="7EBF526B" w14:textId="77777777" w:rsidTr="003A573C">
        <w:tc>
          <w:tcPr>
            <w:tcW w:w="2758" w:type="dxa"/>
            <w:tcBorders>
              <w:top w:val="single" w:sz="4" w:space="0" w:color="auto"/>
              <w:left w:val="single" w:sz="4" w:space="0" w:color="auto"/>
              <w:bottom w:val="single" w:sz="4" w:space="0" w:color="auto"/>
              <w:right w:val="single" w:sz="4" w:space="0" w:color="auto"/>
            </w:tcBorders>
          </w:tcPr>
          <w:p w14:paraId="25362D5A" w14:textId="35C7BA96" w:rsidR="00340E46" w:rsidRPr="00B16D5F" w:rsidRDefault="00340E46" w:rsidP="00340E46">
            <w:pPr>
              <w:pStyle w:val="ListNumber"/>
            </w:pPr>
            <w:r w:rsidRPr="00C868E4">
              <w:rPr>
                <w:szCs w:val="20"/>
              </w:rPr>
              <w:t xml:space="preserve">Responding to </w:t>
            </w:r>
            <w:r>
              <w:rPr>
                <w:szCs w:val="20"/>
              </w:rPr>
              <w:t>E</w:t>
            </w:r>
            <w:r w:rsidRPr="00C868E4">
              <w:rPr>
                <w:szCs w:val="20"/>
              </w:rPr>
              <w:t xml:space="preserve">mergency </w:t>
            </w:r>
            <w:r>
              <w:rPr>
                <w:szCs w:val="20"/>
              </w:rPr>
              <w:t>S</w:t>
            </w:r>
            <w:r w:rsidRPr="00C868E4">
              <w:rPr>
                <w:szCs w:val="20"/>
              </w:rPr>
              <w:t xml:space="preserve">ituations </w:t>
            </w:r>
          </w:p>
        </w:tc>
        <w:tc>
          <w:tcPr>
            <w:tcW w:w="6030" w:type="dxa"/>
            <w:tcBorders>
              <w:top w:val="single" w:sz="4" w:space="0" w:color="auto"/>
              <w:left w:val="single" w:sz="4" w:space="0" w:color="auto"/>
              <w:bottom w:val="single" w:sz="4" w:space="0" w:color="auto"/>
              <w:right w:val="single" w:sz="4" w:space="0" w:color="auto"/>
            </w:tcBorders>
          </w:tcPr>
          <w:p w14:paraId="2A76AA11" w14:textId="6927E83E" w:rsidR="00340E46" w:rsidRPr="00B16D5F" w:rsidRDefault="00340E46" w:rsidP="00340E46">
            <w:pPr>
              <w:pStyle w:val="BodyText"/>
            </w:pPr>
            <w:bookmarkStart w:id="252" w:name="_Hlk138938088"/>
            <w:r w:rsidRPr="00C868E4">
              <w:rPr>
                <w:sz w:val="20"/>
                <w:szCs w:val="20"/>
              </w:rPr>
              <w:t xml:space="preserve">This module builds on the existing training and experience, with a focus on contingency plans and emergency management. </w:t>
            </w:r>
            <w:bookmarkEnd w:id="252"/>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56715E2" w14:textId="3922882B" w:rsidR="00340E46" w:rsidRPr="00B16D5F" w:rsidRDefault="003008AB" w:rsidP="00340E46">
            <w:pPr>
              <w:pStyle w:val="BodyText"/>
            </w:pPr>
            <w:r>
              <w:t xml:space="preserve">Include updated / changed approaches to emergency response, with simulations to support skill development. </w:t>
            </w:r>
          </w:p>
        </w:tc>
      </w:tr>
      <w:tr w:rsidR="00340E46" w:rsidRPr="00086770" w14:paraId="73921B3D" w14:textId="77777777" w:rsidTr="003A573C">
        <w:tc>
          <w:tcPr>
            <w:tcW w:w="2758" w:type="dxa"/>
            <w:tcBorders>
              <w:top w:val="single" w:sz="4" w:space="0" w:color="auto"/>
              <w:left w:val="single" w:sz="4" w:space="0" w:color="auto"/>
              <w:bottom w:val="single" w:sz="4" w:space="0" w:color="auto"/>
              <w:right w:val="single" w:sz="4" w:space="0" w:color="auto"/>
            </w:tcBorders>
          </w:tcPr>
          <w:p w14:paraId="0CC9D27A" w14:textId="29845CD0" w:rsidR="00340E46" w:rsidRPr="00B16D5F" w:rsidRDefault="00340E46" w:rsidP="00340E46">
            <w:pPr>
              <w:pStyle w:val="ListNumber"/>
            </w:pPr>
            <w:r w:rsidRPr="00C868E4">
              <w:rPr>
                <w:szCs w:val="20"/>
              </w:rPr>
              <w:t xml:space="preserve">Human </w:t>
            </w:r>
            <w:r>
              <w:rPr>
                <w:szCs w:val="20"/>
              </w:rPr>
              <w:t>F</w:t>
            </w:r>
            <w:r w:rsidRPr="00C868E4">
              <w:rPr>
                <w:szCs w:val="20"/>
              </w:rPr>
              <w:t>actors</w:t>
            </w:r>
          </w:p>
        </w:tc>
        <w:tc>
          <w:tcPr>
            <w:tcW w:w="6030" w:type="dxa"/>
            <w:tcBorders>
              <w:top w:val="single" w:sz="4" w:space="0" w:color="auto"/>
              <w:left w:val="single" w:sz="4" w:space="0" w:color="auto"/>
              <w:bottom w:val="single" w:sz="4" w:space="0" w:color="auto"/>
              <w:right w:val="single" w:sz="4" w:space="0" w:color="auto"/>
            </w:tcBorders>
          </w:tcPr>
          <w:p w14:paraId="359C52AF" w14:textId="5C656313" w:rsidR="00340E46" w:rsidRPr="00B16D5F" w:rsidRDefault="00340E46" w:rsidP="00340E46">
            <w:pPr>
              <w:pStyle w:val="BodyText"/>
            </w:pPr>
            <w:r w:rsidRPr="003008AB">
              <w:rPr>
                <w:sz w:val="20"/>
                <w:szCs w:val="20"/>
              </w:rPr>
              <w:t>This module addresses the leadership role of the VTS Supervisor in recognising and implementing factors between humans, technology, systems and procedures that affects operational performance.</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491CDE89" w14:textId="578F330E" w:rsidR="006B6A11" w:rsidRPr="00B16D5F" w:rsidRDefault="000D16B4" w:rsidP="00340E46">
            <w:pPr>
              <w:pStyle w:val="BodyText"/>
            </w:pPr>
            <w:ins w:id="253" w:author="Abercrombie, Kerrie" w:date="2025-09-10T20:10:00Z" w16du:dateUtc="2025-09-10T10:10:00Z">
              <w:r>
                <w:t>Focus on interpersonal skills, t</w:t>
              </w:r>
              <w:r w:rsidRPr="000F1E09">
                <w:t>eam resilience</w:t>
              </w:r>
              <w:r>
                <w:t xml:space="preserve"> and</w:t>
              </w:r>
              <w:r w:rsidRPr="000F1E09">
                <w:t xml:space="preserve"> </w:t>
              </w:r>
              <w:r>
                <w:t xml:space="preserve">how to optimise </w:t>
              </w:r>
              <w:r w:rsidRPr="000F1E09">
                <w:t>performance</w:t>
              </w:r>
              <w:r>
                <w:t xml:space="preserve">. </w:t>
              </w:r>
            </w:ins>
            <w:r w:rsidR="006B6A11">
              <w:t>Provide updates on developments in psychosocial studies for VTS personnel,</w:t>
            </w:r>
            <w:r w:rsidR="003A573C">
              <w:t xml:space="preserve"> impact of technology and systems development.  </w:t>
            </w:r>
          </w:p>
        </w:tc>
      </w:tr>
    </w:tbl>
    <w:p w14:paraId="56073036" w14:textId="77777777" w:rsidR="000E2549" w:rsidRDefault="000E2549" w:rsidP="00B16D5F">
      <w:pPr>
        <w:spacing w:after="200" w:line="276" w:lineRule="auto"/>
        <w:sectPr w:rsidR="000E2549" w:rsidSect="004265AF">
          <w:headerReference w:type="even" r:id="rId31"/>
          <w:headerReference w:type="default" r:id="rId32"/>
          <w:headerReference w:type="first" r:id="rId33"/>
          <w:pgSz w:w="16838" w:h="11906" w:orient="landscape" w:code="9"/>
          <w:pgMar w:top="907" w:right="1134" w:bottom="794" w:left="1134" w:header="851" w:footer="851" w:gutter="0"/>
          <w:cols w:space="708"/>
          <w:docGrid w:linePitch="360"/>
        </w:sectPr>
      </w:pPr>
    </w:p>
    <w:p w14:paraId="2580E735" w14:textId="020EE150" w:rsidR="00643055" w:rsidRPr="00086770" w:rsidRDefault="00643055" w:rsidP="00643055">
      <w:pPr>
        <w:pStyle w:val="Tablecaption"/>
      </w:pPr>
      <w:r>
        <w:lastRenderedPageBreak/>
        <w:t xml:space="preserve">Revalidation </w:t>
      </w:r>
      <w:r w:rsidRPr="00086770">
        <w:t>Training</w:t>
      </w:r>
      <w:r>
        <w:t xml:space="preserve"> for VTS OJT Instructors (C0103-4)</w:t>
      </w:r>
    </w:p>
    <w:tbl>
      <w:tblPr>
        <w:tblStyle w:val="TableGrid"/>
        <w:tblW w:w="14560" w:type="dxa"/>
        <w:tblLook w:val="04A0" w:firstRow="1" w:lastRow="0" w:firstColumn="1" w:lastColumn="0" w:noHBand="0" w:noVBand="1"/>
      </w:tblPr>
      <w:tblGrid>
        <w:gridCol w:w="2758"/>
        <w:gridCol w:w="6030"/>
        <w:gridCol w:w="5772"/>
      </w:tblGrid>
      <w:tr w:rsidR="00643055" w:rsidRPr="00086770" w14:paraId="18A3EC15" w14:textId="77777777" w:rsidTr="00505373">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5D32B0EC" w14:textId="77777777" w:rsidR="00643055" w:rsidRPr="00086770" w:rsidRDefault="00643055" w:rsidP="00505373">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7CBA3150" w14:textId="77777777" w:rsidR="00643055" w:rsidRPr="00086770" w:rsidRDefault="00643055" w:rsidP="00505373">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0E02B344" w14:textId="77777777" w:rsidR="00643055" w:rsidRPr="00086770" w:rsidRDefault="00643055" w:rsidP="00505373">
            <w:pPr>
              <w:ind w:left="113" w:right="113"/>
              <w:jc w:val="center"/>
              <w:rPr>
                <w:rFonts w:cstheme="minorHAnsi"/>
                <w:b/>
                <w:color w:val="009FE3" w:themeColor="accent2"/>
                <w:sz w:val="20"/>
                <w:szCs w:val="20"/>
              </w:rPr>
            </w:pPr>
            <w:commentRangeStart w:id="254"/>
            <w:r>
              <w:rPr>
                <w:rFonts w:cstheme="minorHAnsi"/>
                <w:b/>
                <w:color w:val="009FE3" w:themeColor="accent2"/>
                <w:sz w:val="20"/>
                <w:szCs w:val="20"/>
              </w:rPr>
              <w:t xml:space="preserve">Revalidation Training </w:t>
            </w:r>
            <w:commentRangeEnd w:id="254"/>
            <w:r w:rsidR="008F16C4">
              <w:rPr>
                <w:rStyle w:val="CommentReference"/>
              </w:rPr>
              <w:commentReference w:id="254"/>
            </w:r>
          </w:p>
        </w:tc>
      </w:tr>
      <w:tr w:rsidR="009A3303" w:rsidRPr="00086770" w14:paraId="4E10E9AE" w14:textId="77777777" w:rsidTr="00EC3E31">
        <w:tc>
          <w:tcPr>
            <w:tcW w:w="2758" w:type="dxa"/>
            <w:tcBorders>
              <w:top w:val="single" w:sz="4" w:space="0" w:color="auto"/>
              <w:left w:val="single" w:sz="4" w:space="0" w:color="auto"/>
              <w:bottom w:val="single" w:sz="4" w:space="0" w:color="auto"/>
              <w:right w:val="single" w:sz="4" w:space="0" w:color="auto"/>
            </w:tcBorders>
          </w:tcPr>
          <w:p w14:paraId="63A493D4" w14:textId="39C6D6C9" w:rsidR="009A3303" w:rsidRPr="00086770" w:rsidRDefault="009A3303" w:rsidP="007E0343">
            <w:pPr>
              <w:pStyle w:val="ListNumber"/>
              <w:numPr>
                <w:ilvl w:val="0"/>
                <w:numId w:val="29"/>
              </w:numPr>
            </w:pPr>
            <w:r w:rsidRPr="00297579">
              <w:rPr>
                <w:szCs w:val="20"/>
              </w:rPr>
              <w:t xml:space="preserve">Educational Theory </w:t>
            </w:r>
          </w:p>
        </w:tc>
        <w:tc>
          <w:tcPr>
            <w:tcW w:w="6030" w:type="dxa"/>
            <w:tcBorders>
              <w:top w:val="single" w:sz="4" w:space="0" w:color="auto"/>
              <w:left w:val="single" w:sz="4" w:space="0" w:color="auto"/>
              <w:bottom w:val="single" w:sz="4" w:space="0" w:color="auto"/>
              <w:right w:val="single" w:sz="4" w:space="0" w:color="auto"/>
            </w:tcBorders>
          </w:tcPr>
          <w:p w14:paraId="3BC820AE" w14:textId="5C150D62" w:rsidR="009A3303" w:rsidRPr="00086770" w:rsidRDefault="009A3303" w:rsidP="009A3303">
            <w:pPr>
              <w:pStyle w:val="BodyText"/>
            </w:pPr>
            <w:r w:rsidRPr="00486C2D">
              <w:rPr>
                <w:szCs w:val="20"/>
              </w:rPr>
              <w:t xml:space="preserve">This module covers </w:t>
            </w:r>
            <w:r>
              <w:rPr>
                <w:szCs w:val="20"/>
              </w:rPr>
              <w:t xml:space="preserve">the principles of adult educational theory to support VTS OJT.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79A85EF" w14:textId="060774EA" w:rsidR="009A3303" w:rsidRPr="00086770" w:rsidRDefault="007137B2" w:rsidP="009A3303">
            <w:pPr>
              <w:pStyle w:val="BodyText"/>
            </w:pPr>
            <w:r>
              <w:t xml:space="preserve">Provide review of adult learning theory, opportunity to share experiences on training, and highlight additional theories that may be identified. </w:t>
            </w:r>
          </w:p>
        </w:tc>
      </w:tr>
      <w:tr w:rsidR="009A3303" w:rsidRPr="00086770" w14:paraId="34EC21CD" w14:textId="77777777" w:rsidTr="00EC3E31">
        <w:tc>
          <w:tcPr>
            <w:tcW w:w="2758" w:type="dxa"/>
            <w:tcBorders>
              <w:top w:val="single" w:sz="4" w:space="0" w:color="auto"/>
              <w:left w:val="single" w:sz="4" w:space="0" w:color="auto"/>
              <w:bottom w:val="single" w:sz="4" w:space="0" w:color="auto"/>
              <w:right w:val="single" w:sz="4" w:space="0" w:color="auto"/>
            </w:tcBorders>
          </w:tcPr>
          <w:p w14:paraId="79E19977" w14:textId="2EDDFA46" w:rsidR="009A3303" w:rsidRPr="00086770" w:rsidRDefault="009A3303" w:rsidP="009A3303">
            <w:pPr>
              <w:pStyle w:val="ListNumber"/>
            </w:pPr>
            <w:r>
              <w:rPr>
                <w:szCs w:val="20"/>
              </w:rPr>
              <w:t xml:space="preserve">Learning and Teaching </w:t>
            </w:r>
          </w:p>
        </w:tc>
        <w:tc>
          <w:tcPr>
            <w:tcW w:w="6030" w:type="dxa"/>
            <w:tcBorders>
              <w:top w:val="single" w:sz="4" w:space="0" w:color="auto"/>
              <w:left w:val="single" w:sz="4" w:space="0" w:color="auto"/>
              <w:bottom w:val="single" w:sz="4" w:space="0" w:color="auto"/>
              <w:right w:val="single" w:sz="4" w:space="0" w:color="auto"/>
            </w:tcBorders>
          </w:tcPr>
          <w:p w14:paraId="5EC96197" w14:textId="5CD02578" w:rsidR="009A3303" w:rsidRPr="00086770" w:rsidRDefault="009A3303" w:rsidP="009A3303">
            <w:pPr>
              <w:pStyle w:val="BodyText"/>
            </w:pPr>
            <w:r w:rsidRPr="00512E4F">
              <w:rPr>
                <w:color w:val="000000" w:themeColor="text1"/>
                <w:sz w:val="20"/>
                <w:szCs w:val="20"/>
              </w:rPr>
              <w:t>This module covers learning and teaching styles, instructional techniques and adapting teaching styles for different learners.</w:t>
            </w:r>
            <w:r>
              <w:rPr>
                <w:color w:val="000000" w:themeColor="text1"/>
                <w:sz w:val="20"/>
                <w:szCs w:val="20"/>
              </w:rPr>
              <w:t xml:space="preserv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EB1C554" w14:textId="432CB539" w:rsidR="009A3303" w:rsidRPr="00086770" w:rsidRDefault="00860935" w:rsidP="009A3303">
            <w:pPr>
              <w:pStyle w:val="BodyText"/>
            </w:pPr>
            <w:r>
              <w:t xml:space="preserve">Include opportunity to expand on existing skill sets for VTS OJT, </w:t>
            </w:r>
            <w:r w:rsidR="00067EC0">
              <w:t xml:space="preserve">with a focus on challenges and opportunities of </w:t>
            </w:r>
            <w:ins w:id="255" w:author="Abercrombie, Kerrie" w:date="2025-09-10T20:11:00Z" w16du:dateUtc="2025-09-10T10:11:00Z">
              <w:r w:rsidR="000D16B4">
                <w:t xml:space="preserve">implementing </w:t>
              </w:r>
            </w:ins>
            <w:r w:rsidR="00067EC0">
              <w:t xml:space="preserve">training within the VTS operational environment. </w:t>
            </w:r>
          </w:p>
        </w:tc>
      </w:tr>
      <w:tr w:rsidR="009A3303" w:rsidRPr="00086770" w14:paraId="60794DD7" w14:textId="77777777" w:rsidTr="00EC3E31">
        <w:tc>
          <w:tcPr>
            <w:tcW w:w="2758" w:type="dxa"/>
            <w:tcBorders>
              <w:top w:val="single" w:sz="4" w:space="0" w:color="auto"/>
              <w:left w:val="single" w:sz="4" w:space="0" w:color="auto"/>
              <w:bottom w:val="single" w:sz="4" w:space="0" w:color="auto"/>
              <w:right w:val="single" w:sz="4" w:space="0" w:color="auto"/>
            </w:tcBorders>
          </w:tcPr>
          <w:p w14:paraId="61D979BB" w14:textId="1CE6F2C9" w:rsidR="009A3303" w:rsidRPr="00B16D5F" w:rsidRDefault="009A3303" w:rsidP="009A3303">
            <w:pPr>
              <w:pStyle w:val="ListNumber"/>
            </w:pPr>
            <w:r>
              <w:rPr>
                <w:szCs w:val="20"/>
              </w:rPr>
              <w:t>Training Programme Design</w:t>
            </w:r>
          </w:p>
        </w:tc>
        <w:tc>
          <w:tcPr>
            <w:tcW w:w="6030" w:type="dxa"/>
            <w:tcBorders>
              <w:top w:val="single" w:sz="4" w:space="0" w:color="auto"/>
              <w:left w:val="single" w:sz="4" w:space="0" w:color="auto"/>
              <w:bottom w:val="single" w:sz="4" w:space="0" w:color="auto"/>
              <w:right w:val="single" w:sz="4" w:space="0" w:color="auto"/>
            </w:tcBorders>
          </w:tcPr>
          <w:p w14:paraId="6F1FE6FA" w14:textId="30C0C75F" w:rsidR="009A3303" w:rsidRPr="00B16D5F" w:rsidRDefault="009A3303" w:rsidP="009A3303">
            <w:pPr>
              <w:pStyle w:val="BodyText"/>
            </w:pPr>
            <w:r w:rsidRPr="00486C2D">
              <w:rPr>
                <w:sz w:val="20"/>
                <w:szCs w:val="20"/>
              </w:rPr>
              <w:t xml:space="preserve">This module covers </w:t>
            </w:r>
            <w:r>
              <w:rPr>
                <w:sz w:val="20"/>
                <w:szCs w:val="20"/>
              </w:rPr>
              <w:t>analysis for training programmes, designing, developing, and implementing training.</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5ED022D" w14:textId="4BA0BF46" w:rsidR="009A3303" w:rsidRPr="00B16D5F" w:rsidRDefault="00067EC0" w:rsidP="009A3303">
            <w:pPr>
              <w:pStyle w:val="BodyText"/>
            </w:pPr>
            <w:r>
              <w:t xml:space="preserve">Review and verify competence for </w:t>
            </w:r>
            <w:r w:rsidR="00B311F0">
              <w:t xml:space="preserve">training program design, development and implementation.  </w:t>
            </w:r>
            <w:r w:rsidR="0051108A">
              <w:t xml:space="preserve">Include a focus on any changes to relevant IALA documents.  </w:t>
            </w:r>
          </w:p>
        </w:tc>
      </w:tr>
      <w:tr w:rsidR="009A3303" w:rsidRPr="00086770" w14:paraId="1100ECA3" w14:textId="77777777" w:rsidTr="00EC3E31">
        <w:tc>
          <w:tcPr>
            <w:tcW w:w="2758" w:type="dxa"/>
            <w:tcBorders>
              <w:top w:val="single" w:sz="4" w:space="0" w:color="auto"/>
              <w:left w:val="single" w:sz="4" w:space="0" w:color="auto"/>
              <w:bottom w:val="single" w:sz="4" w:space="0" w:color="auto"/>
              <w:right w:val="single" w:sz="4" w:space="0" w:color="auto"/>
            </w:tcBorders>
          </w:tcPr>
          <w:p w14:paraId="28AC149D" w14:textId="357262F0" w:rsidR="009A3303" w:rsidRPr="00B16D5F" w:rsidRDefault="009A3303" w:rsidP="009A3303">
            <w:pPr>
              <w:pStyle w:val="ListNumber"/>
            </w:pPr>
            <w:r>
              <w:rPr>
                <w:szCs w:val="20"/>
              </w:rPr>
              <w:t>Assessment and Evaluation</w:t>
            </w:r>
          </w:p>
        </w:tc>
        <w:tc>
          <w:tcPr>
            <w:tcW w:w="6030" w:type="dxa"/>
            <w:tcBorders>
              <w:top w:val="single" w:sz="4" w:space="0" w:color="auto"/>
              <w:left w:val="single" w:sz="4" w:space="0" w:color="auto"/>
              <w:bottom w:val="single" w:sz="4" w:space="0" w:color="auto"/>
              <w:right w:val="single" w:sz="4" w:space="0" w:color="auto"/>
            </w:tcBorders>
          </w:tcPr>
          <w:p w14:paraId="6C9F86E7" w14:textId="6C895AEC" w:rsidR="009A3303" w:rsidRPr="00B16D5F" w:rsidRDefault="009A3303" w:rsidP="009A3303">
            <w:pPr>
              <w:pStyle w:val="BodyText"/>
            </w:pPr>
            <w:r w:rsidRPr="00486C2D">
              <w:rPr>
                <w:sz w:val="20"/>
                <w:szCs w:val="20"/>
              </w:rPr>
              <w:t xml:space="preserve">This module covers the </w:t>
            </w:r>
            <w:r>
              <w:rPr>
                <w:sz w:val="20"/>
                <w:szCs w:val="20"/>
              </w:rPr>
              <w:t>role and process for assessment and evaluation of VTS OJT.</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F072AC7" w14:textId="231F25B2" w:rsidR="009A3303" w:rsidRPr="00B16D5F" w:rsidRDefault="00B311F0" w:rsidP="009A3303">
            <w:pPr>
              <w:pStyle w:val="BodyText"/>
            </w:pPr>
            <w:r>
              <w:t xml:space="preserve">Provide review and update of assessment methodologies for VTS training, include a focus on any changes to relevant IALA documents.  </w:t>
            </w:r>
          </w:p>
        </w:tc>
      </w:tr>
      <w:tr w:rsidR="009A3303" w:rsidRPr="00086770" w14:paraId="629872F2" w14:textId="77777777" w:rsidTr="00EC3E31">
        <w:tc>
          <w:tcPr>
            <w:tcW w:w="2758" w:type="dxa"/>
            <w:tcBorders>
              <w:top w:val="single" w:sz="4" w:space="0" w:color="auto"/>
              <w:left w:val="single" w:sz="4" w:space="0" w:color="auto"/>
              <w:bottom w:val="single" w:sz="4" w:space="0" w:color="auto"/>
              <w:right w:val="single" w:sz="4" w:space="0" w:color="auto"/>
            </w:tcBorders>
          </w:tcPr>
          <w:p w14:paraId="6B82E29C" w14:textId="5AAEC73E" w:rsidR="009A3303" w:rsidRPr="00B16D5F" w:rsidRDefault="009A3303" w:rsidP="009A3303">
            <w:pPr>
              <w:pStyle w:val="ListNumber"/>
            </w:pPr>
            <w:r>
              <w:rPr>
                <w:szCs w:val="20"/>
              </w:rPr>
              <w:t xml:space="preserve">VTS OJT Programme </w:t>
            </w:r>
          </w:p>
        </w:tc>
        <w:tc>
          <w:tcPr>
            <w:tcW w:w="6030" w:type="dxa"/>
            <w:tcBorders>
              <w:top w:val="single" w:sz="4" w:space="0" w:color="auto"/>
              <w:left w:val="single" w:sz="4" w:space="0" w:color="auto"/>
              <w:bottom w:val="single" w:sz="4" w:space="0" w:color="auto"/>
              <w:right w:val="single" w:sz="4" w:space="0" w:color="auto"/>
            </w:tcBorders>
          </w:tcPr>
          <w:p w14:paraId="173C59C2" w14:textId="6F6CD569" w:rsidR="009A3303" w:rsidRPr="00B16D5F" w:rsidRDefault="009A3303" w:rsidP="009A3303">
            <w:pPr>
              <w:pStyle w:val="BodyText"/>
            </w:pPr>
            <w:r w:rsidRPr="00486C2D">
              <w:rPr>
                <w:sz w:val="20"/>
                <w:szCs w:val="20"/>
              </w:rPr>
              <w:t xml:space="preserve">This module </w:t>
            </w:r>
            <w:r>
              <w:rPr>
                <w:sz w:val="20"/>
                <w:szCs w:val="20"/>
              </w:rPr>
              <w:t xml:space="preserve">covers the development of a VTS OJT programme.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14C2E4A" w14:textId="227E3FE9" w:rsidR="009A3303" w:rsidRPr="00B16D5F" w:rsidRDefault="0051108A" w:rsidP="009A3303">
            <w:pPr>
              <w:pStyle w:val="BodyText"/>
            </w:pPr>
            <w:r>
              <w:t xml:space="preserve">Provide opportunity for review </w:t>
            </w:r>
            <w:ins w:id="256" w:author="Abercrombie, Kerrie" w:date="2025-09-10T20:11:00Z" w16du:dateUtc="2025-09-10T10:11:00Z">
              <w:r w:rsidR="000D16B4">
                <w:t xml:space="preserve">and adjust an </w:t>
              </w:r>
            </w:ins>
            <w:del w:id="257" w:author="Abercrombie, Kerrie" w:date="2025-09-10T20:12:00Z" w16du:dateUtc="2025-09-10T10:12:00Z">
              <w:r w:rsidDel="000D16B4">
                <w:delText xml:space="preserve">of </w:delText>
              </w:r>
            </w:del>
            <w:r>
              <w:t>existing VTS OJT program</w:t>
            </w:r>
            <w:ins w:id="258" w:author="Abercrombie, Kerrie" w:date="2025-09-10T20:12:00Z" w16du:dateUtc="2025-09-10T10:12:00Z">
              <w:r w:rsidR="000D16B4">
                <w:t>.</w:t>
              </w:r>
            </w:ins>
            <w:del w:id="259" w:author="Abercrombie, Kerrie" w:date="2025-09-10T20:12:00Z" w16du:dateUtc="2025-09-10T10:12:00Z">
              <w:r w:rsidDel="000D16B4">
                <w:delText>, with a chance to amend / update based on the Re</w:delText>
              </w:r>
              <w:r w:rsidR="00EC3E31" w:rsidDel="000D16B4">
                <w:delText xml:space="preserve">validation Training course. </w:delText>
              </w:r>
            </w:del>
            <w:r w:rsidR="00EC3E31">
              <w:t xml:space="preserve"> </w:t>
            </w:r>
          </w:p>
        </w:tc>
      </w:tr>
    </w:tbl>
    <w:p w14:paraId="64CE0864" w14:textId="77777777" w:rsidR="004265AF" w:rsidRDefault="004265AF" w:rsidP="00B16D5F">
      <w:pPr>
        <w:spacing w:after="200" w:line="276" w:lineRule="auto"/>
      </w:pPr>
    </w:p>
    <w:p w14:paraId="1D3C685E" w14:textId="77777777" w:rsidR="005A1F30" w:rsidRPr="00086770" w:rsidRDefault="005A1F30" w:rsidP="00294EAA">
      <w:pPr>
        <w:spacing w:after="200" w:line="276" w:lineRule="auto"/>
      </w:pPr>
    </w:p>
    <w:sectPr w:rsidR="005A1F30" w:rsidRPr="00086770" w:rsidSect="00294EAA">
      <w:pgSz w:w="16838" w:h="11906" w:orient="landscape" w:code="9"/>
      <w:pgMar w:top="907" w:right="1134"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Abercrombie, Kerrie" w:date="2025-09-10T20:00:00Z" w:initials="KA">
    <w:p w14:paraId="5609C0D9" w14:textId="77777777" w:rsidR="000D16B4" w:rsidRDefault="000D16B4" w:rsidP="000D16B4">
      <w:pPr>
        <w:pStyle w:val="CommentText"/>
      </w:pPr>
      <w:r>
        <w:rPr>
          <w:rStyle w:val="CommentReference"/>
        </w:rPr>
        <w:annotationRef/>
      </w:r>
      <w:r>
        <w:t>This section on purpose of the model course is very long for a reader.  While it set the scene of what is expected in the document - I wonder if it may be better to move paras 2, 3, 4 and 5 go to a new section 2.1 “scope”.</w:t>
      </w:r>
    </w:p>
  </w:comment>
  <w:comment w:id="113" w:author="Abercrombie, Kerrie" w:date="2025-09-01T12:38:00Z" w:initials="KA">
    <w:p w14:paraId="34326105" w14:textId="77777777" w:rsidR="00811E9D" w:rsidRDefault="005342AE" w:rsidP="00811E9D">
      <w:pPr>
        <w:pStyle w:val="CommentText"/>
      </w:pPr>
      <w:r>
        <w:rPr>
          <w:rStyle w:val="CommentReference"/>
        </w:rPr>
        <w:annotationRef/>
      </w:r>
      <w:r w:rsidR="00811E9D">
        <w:t>While it has been already rewritten several times, this second para - still doesn’t seem correct.  A couple of alternative suggestions are offered</w:t>
      </w:r>
    </w:p>
  </w:comment>
  <w:comment w:id="178" w:author="Abercrombie, Kerrie" w:date="2025-09-10T20:29:00Z" w:initials="KA">
    <w:p w14:paraId="577C47D5" w14:textId="77777777" w:rsidR="00811E9D" w:rsidRDefault="00811E9D" w:rsidP="00811E9D">
      <w:pPr>
        <w:pStyle w:val="CommentText"/>
      </w:pPr>
      <w:r>
        <w:rPr>
          <w:rStyle w:val="CommentReference"/>
        </w:rPr>
        <w:annotationRef/>
      </w:r>
      <w:r>
        <w:t>This is an IALA doc.  Is an Acronym needed on this?</w:t>
      </w:r>
    </w:p>
  </w:comment>
  <w:comment w:id="180" w:author="Abercrombie, Kerrie" w:date="2025-09-10T20:28:00Z" w:initials="KA">
    <w:p w14:paraId="7101A906" w14:textId="26BFE34C" w:rsidR="00811E9D" w:rsidRDefault="00811E9D" w:rsidP="00811E9D">
      <w:pPr>
        <w:pStyle w:val="CommentText"/>
      </w:pPr>
      <w:r>
        <w:rPr>
          <w:rStyle w:val="CommentReference"/>
        </w:rPr>
        <w:annotationRef/>
      </w:r>
      <w:r>
        <w:t>Not used in doc</w:t>
      </w:r>
    </w:p>
  </w:comment>
  <w:comment w:id="188" w:author="Abercrombie, Kerrie" w:date="2025-09-10T20:15:00Z" w:initials="KA">
    <w:p w14:paraId="07B9EDD8" w14:textId="1AB87965" w:rsidR="00811E9D" w:rsidRDefault="00811E9D" w:rsidP="00811E9D">
      <w:pPr>
        <w:pStyle w:val="CommentText"/>
      </w:pPr>
      <w:r>
        <w:rPr>
          <w:rStyle w:val="CommentReference"/>
        </w:rPr>
        <w:annotationRef/>
      </w:r>
      <w:r>
        <w:t>Do we need to state that with revalidation training it should also consider a break in service?</w:t>
      </w:r>
    </w:p>
  </w:comment>
  <w:comment w:id="219" w:author="Jillian Carson-Jackson" w:date="2025-08-21T18:38:00Z" w:initials="JCJ">
    <w:p w14:paraId="1694A288" w14:textId="50E7E741" w:rsidR="00E341D1" w:rsidRDefault="00E341D1" w:rsidP="00E341D1">
      <w:pPr>
        <w:pStyle w:val="CommentText"/>
      </w:pPr>
      <w:r>
        <w:rPr>
          <w:rStyle w:val="CommentReference"/>
        </w:rPr>
        <w:annotationRef/>
      </w:r>
      <w:r>
        <w:rPr>
          <w:lang w:val="en-US"/>
        </w:rPr>
        <w:t>Members to consider this</w:t>
      </w:r>
    </w:p>
  </w:comment>
  <w:comment w:id="220" w:author="Abercrombie, Kerrie" w:date="2025-08-28T16:38:00Z" w:initials="KA">
    <w:p w14:paraId="2B947A3F" w14:textId="77777777" w:rsidR="000D16B4" w:rsidRDefault="009E683F" w:rsidP="000D16B4">
      <w:pPr>
        <w:pStyle w:val="CommentText"/>
      </w:pPr>
      <w:r>
        <w:rPr>
          <w:rStyle w:val="CommentReference"/>
        </w:rPr>
        <w:annotationRef/>
      </w:r>
      <w:r w:rsidR="000D16B4">
        <w:t>Does this sentence add value?  Are we stating too much of the obvious that there needs to be a current training needs analysis completed??</w:t>
      </w:r>
    </w:p>
  </w:comment>
  <w:comment w:id="227" w:author="Jillian Carson-Jackson" w:date="2025-05-06T20:58:00Z" w:initials="JCJ">
    <w:p w14:paraId="06A432D6" w14:textId="65359BC4" w:rsidR="00F347A4" w:rsidRDefault="00F347A4" w:rsidP="00F347A4">
      <w:pPr>
        <w:pStyle w:val="CommentText"/>
      </w:pPr>
      <w:r>
        <w:rPr>
          <w:rStyle w:val="CommentReference"/>
        </w:rPr>
        <w:annotationRef/>
      </w:r>
      <w:r>
        <w:rPr>
          <w:lang w:val="en-US"/>
        </w:rPr>
        <w:t>Members to review the third column in detail</w:t>
      </w:r>
    </w:p>
  </w:comment>
  <w:comment w:id="247" w:author="Jillian Carson-Jackson" w:date="2025-05-06T21:09:00Z" w:initials="JCJ">
    <w:p w14:paraId="68851DE8" w14:textId="77777777" w:rsidR="008F16C4" w:rsidRDefault="008F16C4" w:rsidP="008F16C4">
      <w:pPr>
        <w:pStyle w:val="CommentText"/>
      </w:pPr>
      <w:r>
        <w:rPr>
          <w:rStyle w:val="CommentReference"/>
        </w:rPr>
        <w:annotationRef/>
      </w:r>
      <w:r>
        <w:rPr>
          <w:lang w:val="en-US"/>
        </w:rPr>
        <w:t>Develop content for this column</w:t>
      </w:r>
    </w:p>
  </w:comment>
  <w:comment w:id="254" w:author="Jillian Carson-Jackson" w:date="2025-05-06T21:09:00Z" w:initials="JCJ">
    <w:p w14:paraId="792A7C2D" w14:textId="77777777" w:rsidR="008F16C4" w:rsidRDefault="008F16C4" w:rsidP="008F16C4">
      <w:pPr>
        <w:pStyle w:val="CommentText"/>
      </w:pPr>
      <w:r>
        <w:rPr>
          <w:rStyle w:val="CommentReference"/>
        </w:rPr>
        <w:annotationRef/>
      </w:r>
      <w:r>
        <w:rPr>
          <w:lang w:val="en-US"/>
        </w:rPr>
        <w:t>Develop content for this column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09C0D9" w15:done="0"/>
  <w15:commentEx w15:paraId="34326105" w15:done="0"/>
  <w15:commentEx w15:paraId="577C47D5" w15:done="0"/>
  <w15:commentEx w15:paraId="7101A906" w15:done="0"/>
  <w15:commentEx w15:paraId="07B9EDD8" w15:done="0"/>
  <w15:commentEx w15:paraId="1694A288" w15:done="0"/>
  <w15:commentEx w15:paraId="2B947A3F" w15:paraIdParent="1694A288" w15:done="0"/>
  <w15:commentEx w15:paraId="06A432D6" w15:done="0"/>
  <w15:commentEx w15:paraId="68851DE8" w15:done="0"/>
  <w15:commentEx w15:paraId="792A7C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CF7611" w16cex:dateUtc="2025-09-10T10:00:00Z"/>
  <w16cex:commentExtensible w16cex:durableId="593AC69E" w16cex:dateUtc="2025-09-01T02:38:00Z"/>
  <w16cex:commentExtensible w16cex:durableId="53AD2FAD" w16cex:dateUtc="2025-09-10T10:29:00Z"/>
  <w16cex:commentExtensible w16cex:durableId="2E59BFCD" w16cex:dateUtc="2025-09-10T10:28:00Z"/>
  <w16cex:commentExtensible w16cex:durableId="438D00DD" w16cex:dateUtc="2025-09-10T10:15:00Z"/>
  <w16cex:commentExtensible w16cex:durableId="294894C3" w16cex:dateUtc="2025-08-21T22:38:00Z"/>
  <w16cex:commentExtensible w16cex:durableId="264BBBDD" w16cex:dateUtc="2025-08-28T06:38:00Z"/>
  <w16cex:commentExtensible w16cex:durableId="37333EF7" w16cex:dateUtc="2025-05-06T10:58:00Z"/>
  <w16cex:commentExtensible w16cex:durableId="00C709F0" w16cex:dateUtc="2025-05-06T11:09:00Z"/>
  <w16cex:commentExtensible w16cex:durableId="302B1353" w16cex:dateUtc="2025-05-06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09C0D9" w16cid:durableId="53CF7611"/>
  <w16cid:commentId w16cid:paraId="34326105" w16cid:durableId="593AC69E"/>
  <w16cid:commentId w16cid:paraId="577C47D5" w16cid:durableId="53AD2FAD"/>
  <w16cid:commentId w16cid:paraId="7101A906" w16cid:durableId="2E59BFCD"/>
  <w16cid:commentId w16cid:paraId="07B9EDD8" w16cid:durableId="438D00DD"/>
  <w16cid:commentId w16cid:paraId="1694A288" w16cid:durableId="294894C3"/>
  <w16cid:commentId w16cid:paraId="2B947A3F" w16cid:durableId="264BBBDD"/>
  <w16cid:commentId w16cid:paraId="06A432D6" w16cid:durableId="37333EF7"/>
  <w16cid:commentId w16cid:paraId="68851DE8" w16cid:durableId="00C709F0"/>
  <w16cid:commentId w16cid:paraId="792A7C2D" w16cid:durableId="302B13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7AE0B" w14:textId="77777777" w:rsidR="00411B76" w:rsidRPr="00086770" w:rsidRDefault="00411B76" w:rsidP="003274DB">
      <w:r w:rsidRPr="00086770">
        <w:separator/>
      </w:r>
    </w:p>
    <w:p w14:paraId="24CCD5C2" w14:textId="77777777" w:rsidR="00411B76" w:rsidRPr="00086770" w:rsidRDefault="00411B76"/>
    <w:p w14:paraId="61312D65" w14:textId="77777777" w:rsidR="00411B76" w:rsidRPr="00086770" w:rsidRDefault="00411B76"/>
    <w:p w14:paraId="36A76531" w14:textId="77777777" w:rsidR="00411B76" w:rsidRPr="00086770" w:rsidRDefault="00411B76"/>
  </w:endnote>
  <w:endnote w:type="continuationSeparator" w:id="0">
    <w:p w14:paraId="49508FCE" w14:textId="77777777" w:rsidR="00411B76" w:rsidRPr="00086770" w:rsidRDefault="00411B76" w:rsidP="003274DB">
      <w:r w:rsidRPr="00086770">
        <w:continuationSeparator/>
      </w:r>
    </w:p>
    <w:p w14:paraId="32A9A1A3" w14:textId="77777777" w:rsidR="00411B76" w:rsidRPr="00086770" w:rsidRDefault="00411B76"/>
    <w:p w14:paraId="30AAAEDA" w14:textId="77777777" w:rsidR="00411B76" w:rsidRPr="00086770" w:rsidRDefault="00411B76"/>
    <w:p w14:paraId="1F02A35C" w14:textId="77777777" w:rsidR="00411B76" w:rsidRPr="00086770" w:rsidRDefault="00411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default"/>
    <w:sig w:usb0="00000000"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B6640" w14:textId="77777777" w:rsidR="002B1587" w:rsidRPr="00086770" w:rsidRDefault="002B1587" w:rsidP="00505CC1">
    <w:pPr>
      <w:rPr>
        <w:rFonts w:ascii="Avenir Book" w:hAnsi="Avenir Book"/>
        <w:color w:val="808080" w:themeColor="background1" w:themeShade="80"/>
        <w:sz w:val="13"/>
        <w:szCs w:val="13"/>
      </w:rPr>
    </w:pPr>
    <w:r w:rsidRPr="00086770">
      <w:rPr>
        <w:rFonts w:ascii="Avenir Book" w:hAnsi="Avenir Book"/>
        <w:color w:val="808080" w:themeColor="background1" w:themeShade="80"/>
        <w:sz w:val="13"/>
        <w:szCs w:val="13"/>
      </w:rPr>
      <w:t xml:space="preserve">10, rue des </w:t>
    </w:r>
    <w:proofErr w:type="spellStart"/>
    <w:r w:rsidRPr="00086770">
      <w:rPr>
        <w:rFonts w:ascii="Avenir Book" w:hAnsi="Avenir Book"/>
        <w:color w:val="808080" w:themeColor="background1" w:themeShade="80"/>
        <w:sz w:val="13"/>
        <w:szCs w:val="13"/>
      </w:rPr>
      <w:t>Gaudines</w:t>
    </w:r>
    <w:proofErr w:type="spellEnd"/>
    <w:r w:rsidRPr="00086770">
      <w:rPr>
        <w:rFonts w:ascii="Avenir Book" w:hAnsi="Avenir Book"/>
        <w:color w:val="808080" w:themeColor="background1" w:themeShade="80"/>
        <w:sz w:val="13"/>
        <w:szCs w:val="13"/>
      </w:rPr>
      <w:t xml:space="preserve"> – 78100 Saint Germaine </w:t>
    </w:r>
    <w:proofErr w:type="spellStart"/>
    <w:r w:rsidRPr="00086770">
      <w:rPr>
        <w:rFonts w:ascii="Avenir Book" w:hAnsi="Avenir Book"/>
        <w:color w:val="808080" w:themeColor="background1" w:themeShade="80"/>
        <w:sz w:val="13"/>
        <w:szCs w:val="13"/>
      </w:rPr>
      <w:t>en</w:t>
    </w:r>
    <w:proofErr w:type="spellEnd"/>
    <w:r w:rsidRPr="00086770">
      <w:rPr>
        <w:rFonts w:ascii="Avenir Book" w:hAnsi="Avenir Book"/>
        <w:color w:val="808080" w:themeColor="background1" w:themeShade="80"/>
        <w:sz w:val="13"/>
        <w:szCs w:val="13"/>
      </w:rPr>
      <w:t xml:space="preserve"> Laye, France</w:t>
    </w:r>
  </w:p>
  <w:p w14:paraId="032E6C96" w14:textId="77777777" w:rsidR="002B1587" w:rsidRPr="00086770" w:rsidRDefault="002B1587" w:rsidP="00505CC1">
    <w:pPr>
      <w:rPr>
        <w:rFonts w:ascii="Avenir Book" w:hAnsi="Avenir Book"/>
        <w:color w:val="808080" w:themeColor="background1" w:themeShade="80"/>
        <w:sz w:val="14"/>
        <w:szCs w:val="14"/>
      </w:rPr>
    </w:pPr>
    <w:proofErr w:type="spellStart"/>
    <w:r w:rsidRPr="00086770">
      <w:rPr>
        <w:rFonts w:ascii="Avenir Book" w:hAnsi="Avenir Book"/>
        <w:color w:val="808080" w:themeColor="background1" w:themeShade="80"/>
        <w:sz w:val="13"/>
        <w:szCs w:val="13"/>
      </w:rPr>
      <w:t>Tél</w:t>
    </w:r>
    <w:proofErr w:type="spellEnd"/>
    <w:r w:rsidRPr="00086770">
      <w:rPr>
        <w:rFonts w:ascii="Avenir Book" w:hAnsi="Avenir Book"/>
        <w:color w:val="808080" w:themeColor="background1" w:themeShade="80"/>
        <w:sz w:val="13"/>
        <w:szCs w:val="13"/>
      </w:rPr>
      <w:t>. +33(0)1 34 51 70 01 – Fax +33 (0)1 34 51 82 05 – academy@iala-aism.org</w:t>
    </w:r>
  </w:p>
  <w:p w14:paraId="270866F9" w14:textId="77777777" w:rsidR="002B1587" w:rsidRPr="00086770" w:rsidRDefault="002B1587" w:rsidP="00505CC1">
    <w:pPr>
      <w:spacing w:before="40" w:after="40"/>
      <w:rPr>
        <w:rFonts w:ascii="Avenir Book" w:hAnsi="Avenir Book"/>
        <w:b/>
        <w:color w:val="00558C"/>
        <w:sz w:val="14"/>
        <w:szCs w:val="14"/>
      </w:rPr>
    </w:pPr>
    <w:r w:rsidRPr="00086770">
      <w:rPr>
        <w:rFonts w:ascii="Avenir Book" w:hAnsi="Avenir Book"/>
        <w:b/>
        <w:color w:val="00558C"/>
        <w:sz w:val="14"/>
        <w:szCs w:val="14"/>
      </w:rPr>
      <w:t>www.iala-aism.org</w:t>
    </w:r>
  </w:p>
  <w:p w14:paraId="086325F2" w14:textId="77777777" w:rsidR="002B1587" w:rsidRPr="00086770" w:rsidRDefault="002B1587" w:rsidP="00505CC1">
    <w:pPr>
      <w:rPr>
        <w:rFonts w:ascii="Avenir Next Condensed" w:hAnsi="Avenir Next Condensed"/>
        <w:iCs/>
        <w:color w:val="00558C"/>
        <w:sz w:val="14"/>
        <w:szCs w:val="14"/>
      </w:rPr>
    </w:pPr>
    <w:r w:rsidRPr="00086770">
      <w:rPr>
        <w:rFonts w:ascii="Avenir Next Condensed" w:hAnsi="Avenir Next Condensed"/>
        <w:iCs/>
        <w:color w:val="00558C"/>
        <w:sz w:val="14"/>
        <w:szCs w:val="14"/>
      </w:rPr>
      <w:t>International Association of Marine Aids to Navigation and Lighthouse Authorities</w:t>
    </w:r>
  </w:p>
  <w:p w14:paraId="5EB363F8" w14:textId="77777777" w:rsidR="002B1587" w:rsidRPr="00086770" w:rsidRDefault="002B1587" w:rsidP="00505CC1">
    <w:pPr>
      <w:pStyle w:val="Footer"/>
    </w:pPr>
    <w:r w:rsidRPr="00086770">
      <w:rPr>
        <w:rFonts w:ascii="Avenir Next Condensed" w:hAnsi="Avenir Next Condensed"/>
        <w:iCs/>
        <w:color w:val="00558C"/>
        <w:sz w:val="14"/>
        <w:szCs w:val="14"/>
      </w:rPr>
      <w:t>Association Internationale de Signalisation Maritime</w:t>
    </w:r>
    <w:r w:rsidRPr="00086770">
      <w:rPr>
        <w:lang w:eastAsia="en-GB"/>
      </w:rPr>
      <w:t xml:space="preserve"> </w:t>
    </w:r>
    <w:r w:rsidRPr="00086770">
      <w:rPr>
        <w:noProof/>
        <w:lang w:eastAsia="en-AU"/>
      </w:rPr>
      <mc:AlternateContent>
        <mc:Choice Requires="wps">
          <w:drawing>
            <wp:anchor distT="0" distB="0" distL="114300" distR="114300" simplePos="0" relativeHeight="2516244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487681" id="Connecteur droit 11" o:spid="_x0000_s1026" style="position:absolute;z-index:2516244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B46D2" w14:textId="77777777" w:rsidR="002B1587" w:rsidRPr="00086770" w:rsidRDefault="002B1587" w:rsidP="003028AF">
    <w:pPr>
      <w:pStyle w:val="Footer"/>
      <w:rPr>
        <w:sz w:val="15"/>
        <w:szCs w:val="15"/>
      </w:rPr>
    </w:pPr>
  </w:p>
  <w:p w14:paraId="11B8DA35" w14:textId="77777777" w:rsidR="002B1587" w:rsidRPr="00086770" w:rsidRDefault="002B1587" w:rsidP="00AB4A21">
    <w:pPr>
      <w:pStyle w:val="Footerportrait"/>
      <w:rPr>
        <w:noProof w:val="0"/>
        <w:lang w:val="en-GB"/>
      </w:rPr>
    </w:pPr>
  </w:p>
  <w:p w14:paraId="7B97D6A7" w14:textId="6E75BFA7" w:rsidR="002B1587" w:rsidRPr="00086770" w:rsidRDefault="002B1587" w:rsidP="00AB4A21">
    <w:pPr>
      <w:pStyle w:val="Footerportrait"/>
      <w:rPr>
        <w:b w:val="0"/>
        <w:noProof w:val="0"/>
        <w:lang w:val="en-GB"/>
      </w:rPr>
    </w:pPr>
    <w:r w:rsidRPr="00086770">
      <w:rPr>
        <w:b w:val="0"/>
        <w:bCs/>
        <w:noProof w:val="0"/>
        <w:lang w:val="en-GB"/>
      </w:rPr>
      <w:fldChar w:fldCharType="begin"/>
    </w:r>
    <w:r w:rsidRPr="00086770">
      <w:rPr>
        <w:b w:val="0"/>
        <w:bCs/>
        <w:noProof w:val="0"/>
        <w:lang w:val="en-GB"/>
      </w:rPr>
      <w:instrText xml:space="preserve"> STYLEREF "Document type" \* MERGEFORMAT </w:instrText>
    </w:r>
    <w:r w:rsidRPr="00086770">
      <w:rPr>
        <w:b w:val="0"/>
        <w:bCs/>
        <w:noProof w:val="0"/>
        <w:lang w:val="en-GB"/>
      </w:rPr>
      <w:fldChar w:fldCharType="separate"/>
    </w:r>
    <w:r w:rsidR="00811E9D">
      <w:t>Error! No text of specified style in document.</w:t>
    </w:r>
    <w:r w:rsidRPr="00086770">
      <w:rPr>
        <w:b w:val="0"/>
        <w:bCs/>
        <w:noProof w:val="0"/>
        <w:lang w:val="en-GB"/>
      </w:rPr>
      <w:fldChar w:fldCharType="end"/>
    </w:r>
    <w:r w:rsidRPr="00086770">
      <w:rPr>
        <w:noProof w:val="0"/>
        <w:lang w:val="en-GB"/>
      </w:rPr>
      <w:t xml:space="preserve"> </w:t>
    </w:r>
    <w:r w:rsidRPr="00086770">
      <w:rPr>
        <w:b w:val="0"/>
        <w:noProof w:val="0"/>
        <w:lang w:val="en-GB"/>
      </w:rPr>
      <w:fldChar w:fldCharType="begin"/>
    </w:r>
    <w:r w:rsidRPr="00086770">
      <w:rPr>
        <w:b w:val="0"/>
        <w:noProof w:val="0"/>
        <w:lang w:val="en-GB"/>
      </w:rPr>
      <w:instrText xml:space="preserve"> STYLEREF "Document number" \* MERGEFORMAT </w:instrText>
    </w:r>
    <w:r w:rsidRPr="00086770">
      <w:rPr>
        <w:b w:val="0"/>
        <w:noProof w:val="0"/>
        <w:lang w:val="en-GB"/>
      </w:rPr>
      <w:fldChar w:fldCharType="separate"/>
    </w:r>
    <w:r w:rsidR="00811E9D">
      <w:rPr>
        <w:b w:val="0"/>
        <w:lang w:val="en-GB"/>
      </w:rPr>
      <w:t>C0103-5</w:t>
    </w:r>
    <w:r w:rsidRPr="00086770">
      <w:rPr>
        <w:b w:val="0"/>
        <w:noProof w:val="0"/>
        <w:lang w:val="en-GB"/>
      </w:rPr>
      <w:fldChar w:fldCharType="end"/>
    </w:r>
    <w:r w:rsidRPr="00086770">
      <w:rPr>
        <w:b w:val="0"/>
        <w:noProof w:val="0"/>
        <w:lang w:val="en-GB"/>
      </w:rPr>
      <w:t xml:space="preserve"> – </w:t>
    </w:r>
    <w:r w:rsidRPr="00086770">
      <w:rPr>
        <w:b w:val="0"/>
        <w:noProof w:val="0"/>
        <w:lang w:val="en-GB"/>
      </w:rPr>
      <w:fldChar w:fldCharType="begin"/>
    </w:r>
    <w:r w:rsidRPr="00086770">
      <w:rPr>
        <w:b w:val="0"/>
        <w:noProof w:val="0"/>
        <w:lang w:val="en-GB"/>
      </w:rPr>
      <w:instrText xml:space="preserve"> STYLEREF "Document name" \* MERGEFORMAT </w:instrText>
    </w:r>
    <w:r w:rsidRPr="00086770">
      <w:rPr>
        <w:b w:val="0"/>
        <w:noProof w:val="0"/>
        <w:lang w:val="en-GB"/>
      </w:rPr>
      <w:fldChar w:fldCharType="separate"/>
    </w:r>
    <w:r w:rsidR="00811E9D">
      <w:rPr>
        <w:b w:val="0"/>
        <w:lang w:val="en-GB"/>
      </w:rPr>
      <w:t>REVALIDATION Training for VTS Personnel</w:t>
    </w:r>
    <w:r w:rsidRPr="00086770">
      <w:rPr>
        <w:b w:val="0"/>
        <w:noProof w:val="0"/>
        <w:lang w:val="en-GB"/>
      </w:rPr>
      <w:fldChar w:fldCharType="end"/>
    </w:r>
    <w:r w:rsidRPr="00086770">
      <w:rPr>
        <w:b w:val="0"/>
        <w:noProof w:val="0"/>
        <w:lang w:val="en-GB"/>
      </w:rPr>
      <w:tab/>
    </w:r>
  </w:p>
  <w:p w14:paraId="0B12B5BD" w14:textId="77777777" w:rsidR="002B1587" w:rsidRPr="00086770" w:rsidRDefault="002B1587" w:rsidP="003028AF">
    <w:pPr>
      <w:pStyle w:val="Footer"/>
      <w:framePr w:wrap="none" w:vAnchor="text" w:hAnchor="page" w:x="10882" w:y="1"/>
      <w:rPr>
        <w:rStyle w:val="PageNumber"/>
        <w:color w:val="00558C"/>
        <w:szCs w:val="15"/>
      </w:rPr>
    </w:pPr>
    <w:r w:rsidRPr="00086770">
      <w:rPr>
        <w:rStyle w:val="PageNumber"/>
        <w:color w:val="00558C"/>
        <w:szCs w:val="15"/>
      </w:rPr>
      <w:t xml:space="preserve">P </w:t>
    </w:r>
    <w:r w:rsidRPr="00086770">
      <w:rPr>
        <w:rStyle w:val="PageNumber"/>
        <w:color w:val="00558C"/>
        <w:szCs w:val="15"/>
      </w:rPr>
      <w:fldChar w:fldCharType="begin"/>
    </w:r>
    <w:r w:rsidRPr="00086770">
      <w:rPr>
        <w:rStyle w:val="PageNumber"/>
        <w:color w:val="00558C"/>
        <w:szCs w:val="15"/>
      </w:rPr>
      <w:instrText xml:space="preserve">PAGE  </w:instrText>
    </w:r>
    <w:r w:rsidRPr="00086770">
      <w:rPr>
        <w:rStyle w:val="PageNumber"/>
        <w:color w:val="00558C"/>
        <w:szCs w:val="15"/>
      </w:rPr>
      <w:fldChar w:fldCharType="separate"/>
    </w:r>
    <w:r w:rsidRPr="00086770">
      <w:rPr>
        <w:rStyle w:val="PageNumber"/>
        <w:color w:val="00558C"/>
        <w:szCs w:val="15"/>
      </w:rPr>
      <w:t>3</w:t>
    </w:r>
    <w:r w:rsidRPr="00086770">
      <w:rPr>
        <w:rStyle w:val="PageNumber"/>
        <w:color w:val="00558C"/>
        <w:szCs w:val="15"/>
      </w:rPr>
      <w:fldChar w:fldCharType="end"/>
    </w:r>
  </w:p>
  <w:p w14:paraId="67D2CAE1" w14:textId="4CA11A9B" w:rsidR="002B1587" w:rsidRPr="00086770" w:rsidRDefault="002B1587" w:rsidP="00292085">
    <w:pPr>
      <w:pStyle w:val="Footereditionno"/>
      <w:tabs>
        <w:tab w:val="clear" w:pos="10206"/>
        <w:tab w:val="right" w:pos="10205"/>
      </w:tabs>
      <w:rPr>
        <w:szCs w:val="15"/>
      </w:rPr>
    </w:pPr>
    <w:r w:rsidRPr="00086770">
      <w:rPr>
        <w:b w:val="0"/>
        <w:szCs w:val="15"/>
      </w:rPr>
      <w:fldChar w:fldCharType="begin"/>
    </w:r>
    <w:r w:rsidRPr="00086770">
      <w:rPr>
        <w:b w:val="0"/>
        <w:szCs w:val="15"/>
      </w:rPr>
      <w:instrText xml:space="preserve"> STYLEREF "Edition number" \* MERGEFORMAT </w:instrText>
    </w:r>
    <w:r w:rsidRPr="00086770">
      <w:rPr>
        <w:b w:val="0"/>
        <w:szCs w:val="15"/>
      </w:rPr>
      <w:fldChar w:fldCharType="separate"/>
    </w:r>
    <w:r w:rsidR="00811E9D" w:rsidRPr="00811E9D">
      <w:rPr>
        <w:b w:val="0"/>
        <w:bCs/>
        <w:noProof/>
        <w:szCs w:val="15"/>
      </w:rPr>
      <w:t>Edition #</w:t>
    </w:r>
    <w:r w:rsidR="00811E9D">
      <w:rPr>
        <w:b w:val="0"/>
        <w:noProof/>
        <w:szCs w:val="15"/>
      </w:rPr>
      <w:t>.#</w:t>
    </w:r>
    <w:r w:rsidRPr="00086770">
      <w:rPr>
        <w:b w:val="0"/>
        <w:szCs w:val="15"/>
      </w:rPr>
      <w:fldChar w:fldCharType="end"/>
    </w:r>
    <w:r w:rsidRPr="00086770">
      <w:rPr>
        <w:b w:val="0"/>
        <w:szCs w:val="15"/>
      </w:rPr>
      <w:t xml:space="preserve">  </w:t>
    </w:r>
    <w:r w:rsidRPr="00086770">
      <w:rPr>
        <w:b w:val="0"/>
        <w:szCs w:val="15"/>
      </w:rPr>
      <w:fldChar w:fldCharType="begin"/>
    </w:r>
    <w:r w:rsidRPr="00086770">
      <w:rPr>
        <w:b w:val="0"/>
        <w:szCs w:val="15"/>
      </w:rPr>
      <w:instrText xml:space="preserve"> STYLEREF "Document date" \* MERGEFORMAT </w:instrText>
    </w:r>
    <w:r w:rsidRPr="00086770">
      <w:rPr>
        <w:b w:val="0"/>
        <w:szCs w:val="15"/>
      </w:rPr>
      <w:fldChar w:fldCharType="separate"/>
    </w:r>
    <w:r w:rsidR="00811E9D" w:rsidRPr="00811E9D">
      <w:rPr>
        <w:b w:val="0"/>
        <w:bCs/>
        <w:noProof/>
        <w:szCs w:val="15"/>
      </w:rPr>
      <w:t>[date</w:t>
    </w:r>
    <w:r w:rsidR="00811E9D">
      <w:rPr>
        <w:b w:val="0"/>
        <w:noProof/>
        <w:szCs w:val="15"/>
      </w:rPr>
      <w:t>]</w:t>
    </w:r>
    <w:r w:rsidRPr="00086770">
      <w:rPr>
        <w:b w:val="0"/>
        <w:szCs w:val="15"/>
      </w:rPr>
      <w:fldChar w:fldCharType="end"/>
    </w:r>
    <w:r w:rsidRPr="00086770">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54F0" w14:textId="77777777" w:rsidR="000B13CC" w:rsidRPr="00086770" w:rsidRDefault="000B13CC" w:rsidP="007A6476">
    <w:pPr>
      <w:pStyle w:val="Footer"/>
      <w:rPr>
        <w:sz w:val="15"/>
        <w:szCs w:val="15"/>
      </w:rPr>
    </w:pPr>
  </w:p>
  <w:p w14:paraId="68223901" w14:textId="77777777" w:rsidR="000B13CC" w:rsidRPr="00086770" w:rsidRDefault="000B13CC" w:rsidP="007A6476">
    <w:pPr>
      <w:pStyle w:val="Footerportrait"/>
      <w:rPr>
        <w:noProof w:val="0"/>
        <w:lang w:val="en-GB"/>
      </w:rPr>
    </w:pPr>
  </w:p>
  <w:p w14:paraId="03F1C697" w14:textId="40B6F088" w:rsidR="000B13CC" w:rsidRPr="00086770" w:rsidRDefault="000B13CC" w:rsidP="008D2314">
    <w:pPr>
      <w:pStyle w:val="Footerlandscape"/>
      <w:tabs>
        <w:tab w:val="right" w:pos="15704"/>
      </w:tabs>
      <w:rPr>
        <w:b w:val="0"/>
        <w:szCs w:val="15"/>
      </w:rPr>
    </w:pPr>
    <w:r w:rsidRPr="00086770">
      <w:rPr>
        <w:szCs w:val="15"/>
      </w:rPr>
      <w:fldChar w:fldCharType="begin"/>
    </w:r>
    <w:r w:rsidRPr="00086770">
      <w:rPr>
        <w:szCs w:val="15"/>
      </w:rPr>
      <w:instrText xml:space="preserve"> STYLEREF "Document type" \* MERGEFORMAT </w:instrText>
    </w:r>
    <w:r w:rsidRPr="00086770">
      <w:rPr>
        <w:szCs w:val="15"/>
      </w:rPr>
      <w:fldChar w:fldCharType="separate"/>
    </w:r>
    <w:r w:rsidR="005F4CD4">
      <w:rPr>
        <w:b w:val="0"/>
        <w:bCs/>
        <w:noProof/>
        <w:szCs w:val="15"/>
        <w:lang w:val="en-US"/>
      </w:rPr>
      <w:t>Error! No text of specified style in document.</w:t>
    </w:r>
    <w:r w:rsidRPr="00086770">
      <w:rPr>
        <w:szCs w:val="15"/>
      </w:rPr>
      <w:fldChar w:fldCharType="end"/>
    </w:r>
    <w:r w:rsidRPr="00086770">
      <w:rPr>
        <w:szCs w:val="15"/>
      </w:rPr>
      <w:t xml:space="preserve"> </w:t>
    </w:r>
    <w:r w:rsidRPr="00086770">
      <w:rPr>
        <w:b w:val="0"/>
        <w:szCs w:val="15"/>
      </w:rPr>
      <w:fldChar w:fldCharType="begin"/>
    </w:r>
    <w:r w:rsidRPr="00086770">
      <w:rPr>
        <w:b w:val="0"/>
        <w:szCs w:val="15"/>
      </w:rPr>
      <w:instrText xml:space="preserve"> STYLEREF "Document number" \* MERGEFORMAT </w:instrText>
    </w:r>
    <w:r w:rsidRPr="00086770">
      <w:rPr>
        <w:b w:val="0"/>
        <w:szCs w:val="15"/>
      </w:rPr>
      <w:fldChar w:fldCharType="separate"/>
    </w:r>
    <w:r w:rsidR="005F4CD4">
      <w:rPr>
        <w:b w:val="0"/>
        <w:noProof/>
        <w:szCs w:val="15"/>
      </w:rPr>
      <w:t>C0103-5</w:t>
    </w:r>
    <w:r w:rsidRPr="00086770">
      <w:rPr>
        <w:b w:val="0"/>
        <w:szCs w:val="15"/>
      </w:rPr>
      <w:fldChar w:fldCharType="end"/>
    </w:r>
    <w:r w:rsidRPr="00086770">
      <w:rPr>
        <w:b w:val="0"/>
        <w:szCs w:val="15"/>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5F4CD4">
      <w:rPr>
        <w:b w:val="0"/>
        <w:noProof/>
      </w:rPr>
      <w:t>REVALIDATION Training for VTS Personnel</w:t>
    </w:r>
    <w:r w:rsidRPr="00086770">
      <w:rPr>
        <w:b w:val="0"/>
      </w:rPr>
      <w:fldChar w:fldCharType="end"/>
    </w:r>
    <w:r w:rsidRPr="00086770">
      <w:rPr>
        <w:b w:val="0"/>
        <w:szCs w:val="15"/>
      </w:rPr>
      <w:tab/>
    </w:r>
  </w:p>
  <w:p w14:paraId="6D5C3F8E" w14:textId="404CE699" w:rsidR="000B13CC" w:rsidRPr="00086770" w:rsidRDefault="000B13CC" w:rsidP="009D6D6A">
    <w:pPr>
      <w:pStyle w:val="Footerportrait"/>
      <w:tabs>
        <w:tab w:val="clear" w:pos="10206"/>
        <w:tab w:val="right" w:pos="14570"/>
      </w:tabs>
      <w:rPr>
        <w:noProof w:val="0"/>
        <w:lang w:val="en-GB"/>
      </w:rPr>
    </w:pPr>
    <w:r w:rsidRPr="00086770">
      <w:rPr>
        <w:b w:val="0"/>
        <w:noProof w:val="0"/>
        <w:lang w:val="en-GB"/>
      </w:rPr>
      <w:fldChar w:fldCharType="begin"/>
    </w:r>
    <w:r w:rsidRPr="00086770">
      <w:rPr>
        <w:b w:val="0"/>
        <w:noProof w:val="0"/>
        <w:lang w:val="en-GB"/>
      </w:rPr>
      <w:instrText xml:space="preserve"> STYLEREF "Edition number" \* MERGEFORMAT </w:instrText>
    </w:r>
    <w:r w:rsidRPr="00086770">
      <w:rPr>
        <w:b w:val="0"/>
        <w:noProof w:val="0"/>
        <w:lang w:val="en-GB"/>
      </w:rPr>
      <w:fldChar w:fldCharType="separate"/>
    </w:r>
    <w:r w:rsidR="005F4CD4" w:rsidRPr="005F4CD4">
      <w:rPr>
        <w:b w:val="0"/>
        <w:bCs/>
        <w:lang w:val="en-GB"/>
      </w:rPr>
      <w:t>Edition #</w:t>
    </w:r>
    <w:r w:rsidR="005F4CD4">
      <w:rPr>
        <w:b w:val="0"/>
        <w:lang w:val="en-GB"/>
      </w:rPr>
      <w:t>.#</w:t>
    </w:r>
    <w:r w:rsidRPr="00086770">
      <w:rPr>
        <w:b w:val="0"/>
        <w:bCs/>
        <w:noProof w:val="0"/>
        <w:lang w:val="en-GB"/>
      </w:rPr>
      <w:fldChar w:fldCharType="end"/>
    </w:r>
    <w:r w:rsidRPr="00086770">
      <w:rPr>
        <w:b w:val="0"/>
        <w:noProof w:val="0"/>
        <w:lang w:val="en-GB"/>
      </w:rPr>
      <w:t xml:space="preserve">  </w:t>
    </w:r>
    <w:r w:rsidRPr="00086770">
      <w:rPr>
        <w:b w:val="0"/>
        <w:noProof w:val="0"/>
        <w:lang w:val="en-GB"/>
      </w:rPr>
      <w:fldChar w:fldCharType="begin"/>
    </w:r>
    <w:r w:rsidRPr="00086770">
      <w:rPr>
        <w:b w:val="0"/>
        <w:noProof w:val="0"/>
        <w:lang w:val="en-GB"/>
      </w:rPr>
      <w:instrText xml:space="preserve"> STYLEREF "Document date" \* MERGEFORMAT </w:instrText>
    </w:r>
    <w:r w:rsidRPr="00086770">
      <w:rPr>
        <w:b w:val="0"/>
        <w:noProof w:val="0"/>
        <w:lang w:val="en-GB"/>
      </w:rPr>
      <w:fldChar w:fldCharType="separate"/>
    </w:r>
    <w:r w:rsidR="005F4CD4" w:rsidRPr="005F4CD4">
      <w:rPr>
        <w:b w:val="0"/>
        <w:bCs/>
        <w:lang w:val="en-GB"/>
      </w:rPr>
      <w:t>[</w:t>
    </w:r>
    <w:r w:rsidR="005F4CD4">
      <w:rPr>
        <w:b w:val="0"/>
        <w:lang w:val="en-GB"/>
      </w:rPr>
      <w:t>date]</w:t>
    </w:r>
    <w:r w:rsidRPr="00086770">
      <w:rPr>
        <w:b w:val="0"/>
        <w:bCs/>
        <w:noProof w:val="0"/>
        <w:lang w:val="en-GB"/>
      </w:rPr>
      <w:fldChar w:fldCharType="end"/>
    </w:r>
    <w:r w:rsidRPr="00086770">
      <w:rPr>
        <w:noProof w:val="0"/>
        <w:lang w:val="en-GB"/>
      </w:rPr>
      <w:tab/>
      <w:t xml:space="preserve">P </w:t>
    </w:r>
    <w:r w:rsidRPr="00086770">
      <w:rPr>
        <w:noProof w:val="0"/>
        <w:lang w:val="en-GB"/>
      </w:rPr>
      <w:fldChar w:fldCharType="begin"/>
    </w:r>
    <w:r w:rsidRPr="00086770">
      <w:rPr>
        <w:noProof w:val="0"/>
        <w:lang w:val="en-GB"/>
      </w:rPr>
      <w:instrText xml:space="preserve">PAGE  </w:instrText>
    </w:r>
    <w:r w:rsidRPr="00086770">
      <w:rPr>
        <w:noProof w:val="0"/>
        <w:lang w:val="en-GB"/>
      </w:rPr>
      <w:fldChar w:fldCharType="separate"/>
    </w:r>
    <w:r w:rsidRPr="00086770">
      <w:rPr>
        <w:noProof w:val="0"/>
        <w:lang w:val="en-GB"/>
      </w:rPr>
      <w:t>5</w:t>
    </w:r>
    <w:r w:rsidRPr="00086770">
      <w:rPr>
        <w:noProof w:val="0"/>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5A5" w14:textId="77777777" w:rsidR="002B1587" w:rsidRPr="00086770" w:rsidRDefault="002B1587" w:rsidP="002C5134">
    <w:pPr>
      <w:pStyle w:val="Footer"/>
      <w:rPr>
        <w:sz w:val="15"/>
        <w:szCs w:val="15"/>
      </w:rPr>
    </w:pPr>
  </w:p>
  <w:p w14:paraId="1370F14C" w14:textId="77777777" w:rsidR="002B1587" w:rsidRPr="00086770" w:rsidRDefault="002B1587" w:rsidP="00D2697A">
    <w:pPr>
      <w:pStyle w:val="Footerlandscape"/>
    </w:pPr>
  </w:p>
  <w:p w14:paraId="6EE5A8BA" w14:textId="54A3F97C" w:rsidR="002B1587" w:rsidRPr="00086770" w:rsidRDefault="002B1587" w:rsidP="00D2697A">
    <w:pPr>
      <w:pStyle w:val="Footerlandscape"/>
      <w:rPr>
        <w:rStyle w:val="PageNumber"/>
        <w:b w:val="0"/>
        <w:szCs w:val="15"/>
      </w:rPr>
    </w:pPr>
    <w:r w:rsidRPr="00086770">
      <w:rPr>
        <w:b w:val="0"/>
      </w:rPr>
      <w:fldChar w:fldCharType="begin"/>
    </w:r>
    <w:r w:rsidRPr="00086770">
      <w:rPr>
        <w:b w:val="0"/>
      </w:rPr>
      <w:instrText xml:space="preserve"> STYLEREF "Document type" \* MERGEFORMAT </w:instrText>
    </w:r>
    <w:r w:rsidRPr="00086770">
      <w:rPr>
        <w:b w:val="0"/>
      </w:rPr>
      <w:fldChar w:fldCharType="separate"/>
    </w:r>
    <w:r w:rsidR="005F4CD4">
      <w:rPr>
        <w:bCs/>
        <w:noProof/>
        <w:lang w:val="en-US"/>
      </w:rPr>
      <w:t>Error! No text of specified style in document.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number" \* MERGEFORMAT </w:instrText>
    </w:r>
    <w:r w:rsidRPr="00086770">
      <w:rPr>
        <w:b w:val="0"/>
      </w:rPr>
      <w:fldChar w:fldCharType="separate"/>
    </w:r>
    <w:r w:rsidR="005F4CD4">
      <w:rPr>
        <w:b w:val="0"/>
        <w:noProof/>
      </w:rPr>
      <w:t>C0103-5</w:t>
    </w:r>
    <w:r w:rsidRPr="00086770">
      <w:rPr>
        <w:b w:val="0"/>
      </w:rPr>
      <w:fldChar w:fldCharType="end"/>
    </w:r>
    <w:r w:rsidRPr="00086770">
      <w:rPr>
        <w:b w:val="0"/>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5F4CD4">
      <w:rPr>
        <w:b w:val="0"/>
        <w:noProof/>
      </w:rPr>
      <w:t>REVALIDATION Training for VTS Personnel</w:t>
    </w:r>
    <w:r w:rsidRPr="00086770">
      <w:rPr>
        <w:b w:val="0"/>
      </w:rPr>
      <w:fldChar w:fldCharType="end"/>
    </w:r>
  </w:p>
  <w:p w14:paraId="7B86E9A4" w14:textId="34CC9EC3" w:rsidR="002B1587" w:rsidRPr="00086770" w:rsidRDefault="002B1587" w:rsidP="00D2697A">
    <w:pPr>
      <w:pStyle w:val="Footerlandscape"/>
    </w:pPr>
    <w:r w:rsidRPr="00086770">
      <w:rPr>
        <w:b w:val="0"/>
      </w:rPr>
      <w:fldChar w:fldCharType="begin"/>
    </w:r>
    <w:r w:rsidRPr="00086770">
      <w:rPr>
        <w:b w:val="0"/>
      </w:rPr>
      <w:instrText xml:space="preserve"> STYLEREF "Edition number" \* MERGEFORMAT </w:instrText>
    </w:r>
    <w:r w:rsidRPr="00086770">
      <w:rPr>
        <w:b w:val="0"/>
      </w:rPr>
      <w:fldChar w:fldCharType="separate"/>
    </w:r>
    <w:r w:rsidR="005F4CD4" w:rsidRPr="005F4CD4">
      <w:rPr>
        <w:b w:val="0"/>
        <w:bCs/>
        <w:noProof/>
      </w:rPr>
      <w:t>Edition #</w:t>
    </w:r>
    <w:r w:rsidR="005F4CD4">
      <w:rPr>
        <w:b w:val="0"/>
        <w:noProof/>
      </w:rPr>
      <w: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date" \* MERGEFORMAT </w:instrText>
    </w:r>
    <w:r w:rsidRPr="00086770">
      <w:rPr>
        <w:b w:val="0"/>
      </w:rPr>
      <w:fldChar w:fldCharType="separate"/>
    </w:r>
    <w:r w:rsidR="005F4CD4" w:rsidRPr="005F4CD4">
      <w:rPr>
        <w:b w:val="0"/>
        <w:bCs/>
        <w:noProof/>
      </w:rPr>
      <w:t>[date</w:t>
    </w:r>
    <w:r w:rsidR="005F4CD4">
      <w:rPr>
        <w:b w:val="0"/>
        <w:noProof/>
      </w:rPr>
      <w:t>]</w:t>
    </w:r>
    <w:r w:rsidRPr="00086770">
      <w:rPr>
        <w:b w:val="0"/>
        <w:bCs/>
      </w:rPr>
      <w:fldChar w:fldCharType="end"/>
    </w:r>
    <w:r w:rsidRPr="00086770">
      <w:tab/>
      <w:t xml:space="preserve">P </w:t>
    </w:r>
    <w:r w:rsidRPr="00086770">
      <w:fldChar w:fldCharType="begin"/>
    </w:r>
    <w:r w:rsidRPr="00086770">
      <w:instrText xml:space="preserve">PAGE  </w:instrText>
    </w:r>
    <w:r w:rsidRPr="00086770">
      <w:fldChar w:fldCharType="separate"/>
    </w:r>
    <w:r w:rsidRPr="00086770">
      <w:t>16</w:t>
    </w:r>
    <w:r w:rsidRPr="000867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F5CF0" w14:textId="77777777" w:rsidR="00411B76" w:rsidRPr="00086770" w:rsidRDefault="00411B76">
      <w:r w:rsidRPr="00086770">
        <w:separator/>
      </w:r>
    </w:p>
    <w:p w14:paraId="342D34EF" w14:textId="77777777" w:rsidR="00411B76" w:rsidRPr="00086770" w:rsidRDefault="00411B76"/>
  </w:footnote>
  <w:footnote w:type="continuationSeparator" w:id="0">
    <w:p w14:paraId="58EBF62D" w14:textId="77777777" w:rsidR="00411B76" w:rsidRPr="00086770" w:rsidRDefault="00411B76" w:rsidP="003274DB">
      <w:r w:rsidRPr="00086770">
        <w:continuationSeparator/>
      </w:r>
    </w:p>
    <w:p w14:paraId="6F500ED6" w14:textId="77777777" w:rsidR="00411B76" w:rsidRPr="00086770" w:rsidRDefault="00411B76"/>
    <w:p w14:paraId="6D56168F" w14:textId="77777777" w:rsidR="00411B76" w:rsidRPr="00086770" w:rsidRDefault="00411B76"/>
    <w:p w14:paraId="1AAC5EAB" w14:textId="77777777" w:rsidR="00411B76" w:rsidRPr="00086770" w:rsidRDefault="00411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D0E4" w14:textId="5FF9BF5B" w:rsidR="002B1587" w:rsidRPr="00086770" w:rsidRDefault="005F4CD4">
    <w:pPr>
      <w:pStyle w:val="Header"/>
    </w:pPr>
    <w: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65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9B86" w14:textId="7630C745" w:rsidR="002B1587" w:rsidRPr="00086770" w:rsidRDefault="005F4CD4">
    <w:pPr>
      <w:pStyle w:val="Header"/>
    </w:pPr>
    <w: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1FD5" w14:textId="16857476" w:rsidR="002B1587" w:rsidRPr="00086770" w:rsidRDefault="005F4CD4" w:rsidP="00480D65">
    <w:pPr>
      <w:pStyle w:val="Header"/>
    </w:pPr>
    <w: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43904"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165473957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sidRPr="00086770">
      <w:rPr>
        <w:noProof/>
        <w:lang w:eastAsia="en-AU"/>
      </w:rPr>
      <w:drawing>
        <wp:anchor distT="0" distB="0" distL="114300" distR="114300" simplePos="0" relativeHeight="25164288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48025637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8C6C" w14:textId="3E13031E" w:rsidR="002B1587" w:rsidRPr="00086770" w:rsidRDefault="005F4CD4">
    <w:pPr>
      <w:pStyle w:val="Header"/>
    </w:pPr>
    <w: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E9B58" w14:textId="68CC1243" w:rsidR="002B1587" w:rsidRPr="00086770" w:rsidRDefault="005F4CD4">
    <w:pPr>
      <w:pStyle w:val="Header"/>
    </w:pPr>
    <w: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E417" w14:textId="40A0C140" w:rsidR="002B1587" w:rsidRPr="00086770" w:rsidRDefault="005F4CD4" w:rsidP="006039FF">
    <w:pPr>
      <w:pStyle w:val="Header"/>
    </w:pPr>
    <w: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IE"/>
      </w:rPr>
      <w:drawing>
        <wp:anchor distT="0" distB="0" distL="114300" distR="114300" simplePos="0" relativeHeight="251638784"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6683971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4805" w14:textId="085BECB3" w:rsidR="002B1587" w:rsidRPr="00086770" w:rsidRDefault="005F4CD4">
    <w:pPr>
      <w:pStyle w:val="Header"/>
    </w:pPr>
    <w: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1E8B" w14:textId="20BF3956" w:rsidR="002B1587" w:rsidRPr="00086770" w:rsidRDefault="005F4CD4" w:rsidP="008747E0">
    <w:pPr>
      <w:pStyle w:val="Header"/>
    </w:pPr>
    <w: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643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BCC836" w14:textId="77777777" w:rsidR="002B1587" w:rsidRPr="00086770" w:rsidRDefault="002B1587" w:rsidP="008747E0">
    <w:pPr>
      <w:pStyle w:val="Header"/>
    </w:pPr>
  </w:p>
  <w:p w14:paraId="0F599557" w14:textId="77777777" w:rsidR="002B1587" w:rsidRPr="00086770" w:rsidRDefault="002B1587" w:rsidP="008747E0">
    <w:pPr>
      <w:pStyle w:val="Header"/>
    </w:pPr>
  </w:p>
  <w:p w14:paraId="7AC2D649" w14:textId="25127E47" w:rsidR="002B1587" w:rsidRPr="00086770" w:rsidRDefault="002B1587" w:rsidP="008747E0">
    <w:pPr>
      <w:pStyle w:val="Header"/>
    </w:pPr>
  </w:p>
  <w:p w14:paraId="1FA3AAC1" w14:textId="77777777" w:rsidR="002B1587" w:rsidRPr="00086770" w:rsidRDefault="002B1587" w:rsidP="008747E0">
    <w:pPr>
      <w:pStyle w:val="Header"/>
    </w:pPr>
  </w:p>
  <w:p w14:paraId="64DA67E2" w14:textId="77777777" w:rsidR="002B1587" w:rsidRPr="00086770" w:rsidRDefault="002B158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54589" w14:textId="3EBB1169" w:rsidR="002B1587" w:rsidRPr="00086770" w:rsidRDefault="005F4CD4">
    <w:pPr>
      <w:pStyle w:val="Header"/>
    </w:pPr>
    <w: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664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0E0CA" w14:textId="49E8EE7D" w:rsidR="002B1587" w:rsidRPr="00086770" w:rsidRDefault="005F4CD4">
    <w:pPr>
      <w:pStyle w:val="Header"/>
    </w:pPr>
    <w: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623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EFD8" w14:textId="7B096D5A" w:rsidR="002B1587" w:rsidRPr="00086770" w:rsidRDefault="005F4CD4" w:rsidP="008747E0">
    <w:pPr>
      <w:pStyle w:val="Header"/>
    </w:pPr>
    <w: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61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2342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8956518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2B1587" w:rsidRPr="00086770" w:rsidRDefault="002B1587" w:rsidP="008747E0">
    <w:pPr>
      <w:pStyle w:val="Header"/>
    </w:pPr>
  </w:p>
  <w:p w14:paraId="373B2192" w14:textId="77777777" w:rsidR="002B1587" w:rsidRPr="00086770" w:rsidRDefault="002B1587" w:rsidP="008747E0">
    <w:pPr>
      <w:pStyle w:val="Header"/>
    </w:pPr>
  </w:p>
  <w:p w14:paraId="72839E1A" w14:textId="77777777" w:rsidR="002B1587" w:rsidRPr="00086770" w:rsidRDefault="002B1587" w:rsidP="008747E0">
    <w:pPr>
      <w:pStyle w:val="Header"/>
    </w:pPr>
  </w:p>
  <w:p w14:paraId="3E5530E6" w14:textId="77777777" w:rsidR="002B1587" w:rsidRPr="00086770" w:rsidRDefault="002B1587" w:rsidP="008747E0">
    <w:pPr>
      <w:pStyle w:val="Header"/>
    </w:pPr>
  </w:p>
  <w:p w14:paraId="6541BF4B" w14:textId="77777777" w:rsidR="002B1587" w:rsidRPr="00086770" w:rsidRDefault="002B1587" w:rsidP="00441393">
    <w:pPr>
      <w:pStyle w:val="Contents"/>
    </w:pPr>
    <w:r w:rsidRPr="00086770">
      <w:t>DOCUMENT REVISION</w:t>
    </w:r>
  </w:p>
  <w:p w14:paraId="265494FC" w14:textId="77777777" w:rsidR="002B1587" w:rsidRPr="00086770" w:rsidRDefault="002B1587" w:rsidP="008747E0">
    <w:pPr>
      <w:pStyle w:val="Header"/>
    </w:pPr>
  </w:p>
  <w:p w14:paraId="15E4613D" w14:textId="77777777" w:rsidR="002B1587" w:rsidRPr="00086770" w:rsidRDefault="002B158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0B177" w14:textId="133147A9" w:rsidR="002B1587" w:rsidRPr="00086770" w:rsidRDefault="005F4CD4">
    <w:pPr>
      <w:pStyle w:val="Header"/>
    </w:pPr>
    <w: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63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C535" w14:textId="77777777" w:rsidR="000B13CC" w:rsidRPr="00086770" w:rsidRDefault="005F4CD4">
    <w:pPr>
      <w:pStyle w:val="Header"/>
    </w:pPr>
    <w:r>
      <w:pict w14:anchorId="7E1A76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0;margin-top:0;width:424.65pt;height:254.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54B6A" w14:textId="77777777" w:rsidR="000B13CC" w:rsidRPr="00086770" w:rsidRDefault="005F4CD4" w:rsidP="00292085">
    <w:pPr>
      <w:pStyle w:val="Header"/>
    </w:pPr>
    <w:r>
      <w:pict w14:anchorId="58511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margin-left:0;margin-top:0;width:424.65pt;height:254.75pt;rotation:315;z-index:-251624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B13CC" w:rsidRPr="00086770">
      <w:rPr>
        <w:noProof/>
        <w:lang w:eastAsia="en-AU"/>
      </w:rPr>
      <w:drawing>
        <wp:anchor distT="0" distB="0" distL="114300" distR="114300" simplePos="0" relativeHeight="251645952" behindDoc="1" locked="0" layoutInCell="1" allowOverlap="1" wp14:anchorId="6D7DF254" wp14:editId="13C66E5D">
          <wp:simplePos x="0" y="0"/>
          <wp:positionH relativeFrom="page">
            <wp:posOffset>6855975</wp:posOffset>
          </wp:positionH>
          <wp:positionV relativeFrom="page">
            <wp:posOffset>-204</wp:posOffset>
          </wp:positionV>
          <wp:extent cx="720000" cy="720000"/>
          <wp:effectExtent l="0" t="0" r="4445" b="4445"/>
          <wp:wrapNone/>
          <wp:docPr id="139976466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B13CC" w:rsidRPr="00086770">
      <w:rPr>
        <w:noProof/>
        <w:lang w:eastAsia="en-AU"/>
      </w:rPr>
      <w:drawing>
        <wp:anchor distT="0" distB="0" distL="114300" distR="114300" simplePos="0" relativeHeight="251644928" behindDoc="1" locked="0" layoutInCell="1" allowOverlap="1" wp14:anchorId="3E84A45A" wp14:editId="01A1DDE0">
          <wp:simplePos x="0" y="0"/>
          <wp:positionH relativeFrom="page">
            <wp:posOffset>9939217</wp:posOffset>
          </wp:positionH>
          <wp:positionV relativeFrom="page">
            <wp:posOffset>2540</wp:posOffset>
          </wp:positionV>
          <wp:extent cx="720000" cy="720000"/>
          <wp:effectExtent l="0" t="0" r="4445" b="4445"/>
          <wp:wrapNone/>
          <wp:docPr id="20849841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14BD" w14:textId="77777777" w:rsidR="000B13CC" w:rsidRPr="00086770" w:rsidRDefault="005F4CD4">
    <w:pPr>
      <w:pStyle w:val="Header"/>
    </w:pPr>
    <w:r>
      <w:pict w14:anchorId="39621D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margin-left:0;margin-top:0;width:424.65pt;height:254.75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48276A"/>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960A8B5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102258"/>
    <w:multiLevelType w:val="multilevel"/>
    <w:tmpl w:val="B8869366"/>
    <w:lvl w:ilvl="0">
      <w:start w:val="1"/>
      <w:numFmt w:val="decimal"/>
      <w:pStyle w:val="Tablecaption"/>
      <w:lvlText w:val="Table %1"/>
      <w:lvlJc w:val="left"/>
      <w:pPr>
        <w:ind w:left="380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1D537AE"/>
    <w:multiLevelType w:val="multilevel"/>
    <w:tmpl w:val="8EEA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C87267FC"/>
    <w:lvl w:ilvl="0" w:tplc="C218CEE0">
      <w:start w:val="1"/>
      <w:numFmt w:val="bullet"/>
      <w:pStyle w:val="Bullet1"/>
      <w:lvlText w:val=""/>
      <w:lvlJc w:val="left"/>
      <w:pPr>
        <w:ind w:left="96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0" w15:restartNumberingAfterBreak="0">
    <w:nsid w:val="67AB4D84"/>
    <w:multiLevelType w:val="multilevel"/>
    <w:tmpl w:val="8A14A3E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25"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364036">
    <w:abstractNumId w:val="18"/>
  </w:num>
  <w:num w:numId="2" w16cid:durableId="1954556481">
    <w:abstractNumId w:val="5"/>
  </w:num>
  <w:num w:numId="3" w16cid:durableId="1729919625">
    <w:abstractNumId w:val="7"/>
  </w:num>
  <w:num w:numId="4" w16cid:durableId="1626698166">
    <w:abstractNumId w:val="3"/>
  </w:num>
  <w:num w:numId="5" w16cid:durableId="286591782">
    <w:abstractNumId w:val="11"/>
  </w:num>
  <w:num w:numId="6" w16cid:durableId="504516239">
    <w:abstractNumId w:val="16"/>
  </w:num>
  <w:num w:numId="7" w16cid:durableId="1709993065">
    <w:abstractNumId w:val="25"/>
  </w:num>
  <w:num w:numId="8" w16cid:durableId="1856654322">
    <w:abstractNumId w:val="13"/>
  </w:num>
  <w:num w:numId="9" w16cid:durableId="1604681188">
    <w:abstractNumId w:val="10"/>
  </w:num>
  <w:num w:numId="10" w16cid:durableId="1955138307">
    <w:abstractNumId w:val="4"/>
  </w:num>
  <w:num w:numId="11" w16cid:durableId="1645505518">
    <w:abstractNumId w:val="1"/>
  </w:num>
  <w:num w:numId="12" w16cid:durableId="2092576608">
    <w:abstractNumId w:val="6"/>
  </w:num>
  <w:num w:numId="13" w16cid:durableId="727073508">
    <w:abstractNumId w:val="12"/>
  </w:num>
  <w:num w:numId="14" w16cid:durableId="1885167132">
    <w:abstractNumId w:val="15"/>
  </w:num>
  <w:num w:numId="15" w16cid:durableId="1300574494">
    <w:abstractNumId w:val="20"/>
  </w:num>
  <w:num w:numId="16" w16cid:durableId="495462826">
    <w:abstractNumId w:val="24"/>
  </w:num>
  <w:num w:numId="17" w16cid:durableId="10067162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6977023">
    <w:abstractNumId w:val="2"/>
  </w:num>
  <w:num w:numId="19" w16cid:durableId="520356894">
    <w:abstractNumId w:val="22"/>
  </w:num>
  <w:num w:numId="20" w16cid:durableId="1199708942">
    <w:abstractNumId w:val="9"/>
  </w:num>
  <w:num w:numId="21" w16cid:durableId="637104230">
    <w:abstractNumId w:val="23"/>
  </w:num>
  <w:num w:numId="22" w16cid:durableId="1931307351">
    <w:abstractNumId w:val="8"/>
  </w:num>
  <w:num w:numId="23" w16cid:durableId="2103454342">
    <w:abstractNumId w:val="21"/>
  </w:num>
  <w:num w:numId="24" w16cid:durableId="2085297002">
    <w:abstractNumId w:val="17"/>
  </w:num>
  <w:num w:numId="25" w16cid:durableId="1697736006">
    <w:abstractNumId w:val="19"/>
  </w:num>
  <w:num w:numId="26" w16cid:durableId="1612974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6558438">
    <w:abstractNumId w:val="0"/>
  </w:num>
  <w:num w:numId="28" w16cid:durableId="83305982">
    <w:abstractNumId w:val="1"/>
    <w:lvlOverride w:ilvl="0">
      <w:startOverride w:val="1"/>
    </w:lvlOverride>
  </w:num>
  <w:num w:numId="29" w16cid:durableId="1926570103">
    <w:abstractNumId w:val="1"/>
    <w:lvlOverride w:ilvl="0">
      <w:startOverride w:val="1"/>
    </w:lvlOverride>
  </w:num>
  <w:num w:numId="30" w16cid:durableId="2007828532">
    <w:abstractNumId w:val="14"/>
  </w:num>
  <w:num w:numId="31" w16cid:durableId="14515079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0A36"/>
    <w:rsid w:val="000015BB"/>
    <w:rsid w:val="000017EB"/>
    <w:rsid w:val="000019C0"/>
    <w:rsid w:val="0000238A"/>
    <w:rsid w:val="00002441"/>
    <w:rsid w:val="0000299E"/>
    <w:rsid w:val="00003363"/>
    <w:rsid w:val="000035D8"/>
    <w:rsid w:val="00003E1E"/>
    <w:rsid w:val="00004850"/>
    <w:rsid w:val="00006676"/>
    <w:rsid w:val="00007054"/>
    <w:rsid w:val="00007B4B"/>
    <w:rsid w:val="00010962"/>
    <w:rsid w:val="00011E6F"/>
    <w:rsid w:val="000128D3"/>
    <w:rsid w:val="00012913"/>
    <w:rsid w:val="000136D4"/>
    <w:rsid w:val="000137D0"/>
    <w:rsid w:val="0001522B"/>
    <w:rsid w:val="00015CFD"/>
    <w:rsid w:val="000174AB"/>
    <w:rsid w:val="000174F9"/>
    <w:rsid w:val="000201EA"/>
    <w:rsid w:val="00020562"/>
    <w:rsid w:val="0002067D"/>
    <w:rsid w:val="0002095F"/>
    <w:rsid w:val="00020EFC"/>
    <w:rsid w:val="0002161E"/>
    <w:rsid w:val="00021FFF"/>
    <w:rsid w:val="00022299"/>
    <w:rsid w:val="0002265A"/>
    <w:rsid w:val="00022BC4"/>
    <w:rsid w:val="00023138"/>
    <w:rsid w:val="000234D5"/>
    <w:rsid w:val="00024118"/>
    <w:rsid w:val="00024972"/>
    <w:rsid w:val="000249C2"/>
    <w:rsid w:val="000258F6"/>
    <w:rsid w:val="00026192"/>
    <w:rsid w:val="00026484"/>
    <w:rsid w:val="000265BD"/>
    <w:rsid w:val="00026734"/>
    <w:rsid w:val="0002723C"/>
    <w:rsid w:val="0002730E"/>
    <w:rsid w:val="00027FF1"/>
    <w:rsid w:val="00030322"/>
    <w:rsid w:val="000313E3"/>
    <w:rsid w:val="0003152F"/>
    <w:rsid w:val="0003173B"/>
    <w:rsid w:val="0003179C"/>
    <w:rsid w:val="00032684"/>
    <w:rsid w:val="00033E04"/>
    <w:rsid w:val="00033E27"/>
    <w:rsid w:val="000340BC"/>
    <w:rsid w:val="0003500E"/>
    <w:rsid w:val="0003560F"/>
    <w:rsid w:val="00035E0D"/>
    <w:rsid w:val="000365C1"/>
    <w:rsid w:val="00036E6B"/>
    <w:rsid w:val="000379A7"/>
    <w:rsid w:val="00037E2B"/>
    <w:rsid w:val="000402F8"/>
    <w:rsid w:val="00040A25"/>
    <w:rsid w:val="00040A3E"/>
    <w:rsid w:val="00040A9B"/>
    <w:rsid w:val="00040DC0"/>
    <w:rsid w:val="00040EB8"/>
    <w:rsid w:val="0004129B"/>
    <w:rsid w:val="00041780"/>
    <w:rsid w:val="000419C9"/>
    <w:rsid w:val="000421D0"/>
    <w:rsid w:val="0004239D"/>
    <w:rsid w:val="00042BA0"/>
    <w:rsid w:val="00042CD8"/>
    <w:rsid w:val="000431AB"/>
    <w:rsid w:val="0004335A"/>
    <w:rsid w:val="00043A2C"/>
    <w:rsid w:val="00043FB6"/>
    <w:rsid w:val="00044835"/>
    <w:rsid w:val="00044862"/>
    <w:rsid w:val="000456C1"/>
    <w:rsid w:val="00045B51"/>
    <w:rsid w:val="00045BB8"/>
    <w:rsid w:val="00045D42"/>
    <w:rsid w:val="00045DD7"/>
    <w:rsid w:val="00046175"/>
    <w:rsid w:val="00046359"/>
    <w:rsid w:val="00046B54"/>
    <w:rsid w:val="00046B8C"/>
    <w:rsid w:val="00046C0F"/>
    <w:rsid w:val="000505E4"/>
    <w:rsid w:val="0005255B"/>
    <w:rsid w:val="00052968"/>
    <w:rsid w:val="00052CCC"/>
    <w:rsid w:val="00052D07"/>
    <w:rsid w:val="0005307B"/>
    <w:rsid w:val="000533F6"/>
    <w:rsid w:val="000537D0"/>
    <w:rsid w:val="000538BB"/>
    <w:rsid w:val="00053CF7"/>
    <w:rsid w:val="0005531C"/>
    <w:rsid w:val="00055A75"/>
    <w:rsid w:val="00055E48"/>
    <w:rsid w:val="00055E6B"/>
    <w:rsid w:val="000567BD"/>
    <w:rsid w:val="00057B6D"/>
    <w:rsid w:val="00061631"/>
    <w:rsid w:val="000618E2"/>
    <w:rsid w:val="00061A7B"/>
    <w:rsid w:val="00062BAC"/>
    <w:rsid w:val="00062C4F"/>
    <w:rsid w:val="00062D15"/>
    <w:rsid w:val="00063443"/>
    <w:rsid w:val="000643A7"/>
    <w:rsid w:val="00064A22"/>
    <w:rsid w:val="00064CA6"/>
    <w:rsid w:val="00064E5E"/>
    <w:rsid w:val="00065A16"/>
    <w:rsid w:val="0006605A"/>
    <w:rsid w:val="0006638F"/>
    <w:rsid w:val="00067166"/>
    <w:rsid w:val="000673B8"/>
    <w:rsid w:val="00067EC0"/>
    <w:rsid w:val="00070058"/>
    <w:rsid w:val="00070A47"/>
    <w:rsid w:val="000714A4"/>
    <w:rsid w:val="000719AE"/>
    <w:rsid w:val="00071F75"/>
    <w:rsid w:val="00072243"/>
    <w:rsid w:val="000728A5"/>
    <w:rsid w:val="00073FD6"/>
    <w:rsid w:val="00074C34"/>
    <w:rsid w:val="000755C7"/>
    <w:rsid w:val="00075D74"/>
    <w:rsid w:val="00075FB8"/>
    <w:rsid w:val="000764B5"/>
    <w:rsid w:val="000774DC"/>
    <w:rsid w:val="000802B6"/>
    <w:rsid w:val="00080927"/>
    <w:rsid w:val="00080C06"/>
    <w:rsid w:val="000824EB"/>
    <w:rsid w:val="00083E42"/>
    <w:rsid w:val="00084050"/>
    <w:rsid w:val="000841D4"/>
    <w:rsid w:val="0008442E"/>
    <w:rsid w:val="0008488D"/>
    <w:rsid w:val="000854BE"/>
    <w:rsid w:val="00085736"/>
    <w:rsid w:val="00085D96"/>
    <w:rsid w:val="0008654C"/>
    <w:rsid w:val="00086770"/>
    <w:rsid w:val="000872E8"/>
    <w:rsid w:val="00087B3C"/>
    <w:rsid w:val="0009024D"/>
    <w:rsid w:val="000904ED"/>
    <w:rsid w:val="00091845"/>
    <w:rsid w:val="000918B8"/>
    <w:rsid w:val="00091EA8"/>
    <w:rsid w:val="00092077"/>
    <w:rsid w:val="00092245"/>
    <w:rsid w:val="00093294"/>
    <w:rsid w:val="00093483"/>
    <w:rsid w:val="000944BE"/>
    <w:rsid w:val="00094CED"/>
    <w:rsid w:val="00094FEB"/>
    <w:rsid w:val="000950CC"/>
    <w:rsid w:val="00095CC5"/>
    <w:rsid w:val="0009704D"/>
    <w:rsid w:val="00097477"/>
    <w:rsid w:val="0009759C"/>
    <w:rsid w:val="000A0B38"/>
    <w:rsid w:val="000A1FCF"/>
    <w:rsid w:val="000A2143"/>
    <w:rsid w:val="000A27A8"/>
    <w:rsid w:val="000A287F"/>
    <w:rsid w:val="000A3054"/>
    <w:rsid w:val="000A40ED"/>
    <w:rsid w:val="000A5291"/>
    <w:rsid w:val="000A6997"/>
    <w:rsid w:val="000A6C8C"/>
    <w:rsid w:val="000A6D56"/>
    <w:rsid w:val="000A7AF2"/>
    <w:rsid w:val="000B07D8"/>
    <w:rsid w:val="000B0DB2"/>
    <w:rsid w:val="000B13CC"/>
    <w:rsid w:val="000B1A77"/>
    <w:rsid w:val="000B3390"/>
    <w:rsid w:val="000B34E1"/>
    <w:rsid w:val="000B3921"/>
    <w:rsid w:val="000B4964"/>
    <w:rsid w:val="000B55E4"/>
    <w:rsid w:val="000B5B63"/>
    <w:rsid w:val="000C0085"/>
    <w:rsid w:val="000C03F3"/>
    <w:rsid w:val="000C1C86"/>
    <w:rsid w:val="000C20BE"/>
    <w:rsid w:val="000C2DE5"/>
    <w:rsid w:val="000C3ABD"/>
    <w:rsid w:val="000C3B8E"/>
    <w:rsid w:val="000C475A"/>
    <w:rsid w:val="000C479E"/>
    <w:rsid w:val="000C4B15"/>
    <w:rsid w:val="000C58F1"/>
    <w:rsid w:val="000C63DB"/>
    <w:rsid w:val="000C6469"/>
    <w:rsid w:val="000C679A"/>
    <w:rsid w:val="000C69FF"/>
    <w:rsid w:val="000C6A66"/>
    <w:rsid w:val="000C711B"/>
    <w:rsid w:val="000C7BB4"/>
    <w:rsid w:val="000C7F9A"/>
    <w:rsid w:val="000D0106"/>
    <w:rsid w:val="000D0D96"/>
    <w:rsid w:val="000D1061"/>
    <w:rsid w:val="000D1386"/>
    <w:rsid w:val="000D16B4"/>
    <w:rsid w:val="000D16D5"/>
    <w:rsid w:val="000D1CD3"/>
    <w:rsid w:val="000D1FFA"/>
    <w:rsid w:val="000D22BD"/>
    <w:rsid w:val="000D2729"/>
    <w:rsid w:val="000D2D90"/>
    <w:rsid w:val="000D2E77"/>
    <w:rsid w:val="000D2FFF"/>
    <w:rsid w:val="000D4009"/>
    <w:rsid w:val="000D4827"/>
    <w:rsid w:val="000D4978"/>
    <w:rsid w:val="000D4C0A"/>
    <w:rsid w:val="000D641C"/>
    <w:rsid w:val="000D6693"/>
    <w:rsid w:val="000D670F"/>
    <w:rsid w:val="000D6F72"/>
    <w:rsid w:val="000D727C"/>
    <w:rsid w:val="000D7880"/>
    <w:rsid w:val="000D7C1A"/>
    <w:rsid w:val="000E025F"/>
    <w:rsid w:val="000E0DFA"/>
    <w:rsid w:val="000E10A8"/>
    <w:rsid w:val="000E10E5"/>
    <w:rsid w:val="000E1B89"/>
    <w:rsid w:val="000E2549"/>
    <w:rsid w:val="000E3954"/>
    <w:rsid w:val="000E3A8D"/>
    <w:rsid w:val="000E3DE0"/>
    <w:rsid w:val="000E3E52"/>
    <w:rsid w:val="000E439F"/>
    <w:rsid w:val="000E4ADC"/>
    <w:rsid w:val="000E5AE6"/>
    <w:rsid w:val="000E6105"/>
    <w:rsid w:val="000E6206"/>
    <w:rsid w:val="000F0303"/>
    <w:rsid w:val="000F0462"/>
    <w:rsid w:val="000F0F9F"/>
    <w:rsid w:val="000F1171"/>
    <w:rsid w:val="000F156F"/>
    <w:rsid w:val="000F1C70"/>
    <w:rsid w:val="000F1E09"/>
    <w:rsid w:val="000F2DFF"/>
    <w:rsid w:val="000F3731"/>
    <w:rsid w:val="000F3A2B"/>
    <w:rsid w:val="000F3F43"/>
    <w:rsid w:val="000F40DD"/>
    <w:rsid w:val="000F4BFF"/>
    <w:rsid w:val="000F52E2"/>
    <w:rsid w:val="000F52E8"/>
    <w:rsid w:val="000F5B4B"/>
    <w:rsid w:val="000F6138"/>
    <w:rsid w:val="000F69BE"/>
    <w:rsid w:val="000F6AB8"/>
    <w:rsid w:val="000F6E66"/>
    <w:rsid w:val="000F6E93"/>
    <w:rsid w:val="00100926"/>
    <w:rsid w:val="00100EE4"/>
    <w:rsid w:val="0010138E"/>
    <w:rsid w:val="00101CE7"/>
    <w:rsid w:val="00102275"/>
    <w:rsid w:val="00102287"/>
    <w:rsid w:val="00102554"/>
    <w:rsid w:val="00102E80"/>
    <w:rsid w:val="00103242"/>
    <w:rsid w:val="00103378"/>
    <w:rsid w:val="001050AA"/>
    <w:rsid w:val="001060F7"/>
    <w:rsid w:val="00106654"/>
    <w:rsid w:val="0010680A"/>
    <w:rsid w:val="00106812"/>
    <w:rsid w:val="00106E5C"/>
    <w:rsid w:val="00107AE0"/>
    <w:rsid w:val="0011008B"/>
    <w:rsid w:val="0011084D"/>
    <w:rsid w:val="00110CAF"/>
    <w:rsid w:val="00111A4A"/>
    <w:rsid w:val="00111AE5"/>
    <w:rsid w:val="00111E57"/>
    <w:rsid w:val="00111FEE"/>
    <w:rsid w:val="001125B1"/>
    <w:rsid w:val="001132B6"/>
    <w:rsid w:val="00113669"/>
    <w:rsid w:val="00113C9B"/>
    <w:rsid w:val="00113D5B"/>
    <w:rsid w:val="00113EFD"/>
    <w:rsid w:val="00113F8F"/>
    <w:rsid w:val="0011472A"/>
    <w:rsid w:val="0011730D"/>
    <w:rsid w:val="00117916"/>
    <w:rsid w:val="00120486"/>
    <w:rsid w:val="001204A4"/>
    <w:rsid w:val="001204FD"/>
    <w:rsid w:val="001205DE"/>
    <w:rsid w:val="0012246A"/>
    <w:rsid w:val="00122F31"/>
    <w:rsid w:val="001236C2"/>
    <w:rsid w:val="00123896"/>
    <w:rsid w:val="00123CAC"/>
    <w:rsid w:val="00124DD1"/>
    <w:rsid w:val="00124F9A"/>
    <w:rsid w:val="00125003"/>
    <w:rsid w:val="0012545C"/>
    <w:rsid w:val="00125CBA"/>
    <w:rsid w:val="00127784"/>
    <w:rsid w:val="001306C3"/>
    <w:rsid w:val="001317FB"/>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375BE"/>
    <w:rsid w:val="00143907"/>
    <w:rsid w:val="00143F38"/>
    <w:rsid w:val="0014608C"/>
    <w:rsid w:val="001466FE"/>
    <w:rsid w:val="00147207"/>
    <w:rsid w:val="001473CF"/>
    <w:rsid w:val="00150178"/>
    <w:rsid w:val="00150CC6"/>
    <w:rsid w:val="00152359"/>
    <w:rsid w:val="00152374"/>
    <w:rsid w:val="00152397"/>
    <w:rsid w:val="001523C1"/>
    <w:rsid w:val="00152969"/>
    <w:rsid w:val="00153CA4"/>
    <w:rsid w:val="00153D65"/>
    <w:rsid w:val="00154044"/>
    <w:rsid w:val="0015419C"/>
    <w:rsid w:val="0015575B"/>
    <w:rsid w:val="00155AAE"/>
    <w:rsid w:val="00156525"/>
    <w:rsid w:val="00157255"/>
    <w:rsid w:val="00160028"/>
    <w:rsid w:val="00160037"/>
    <w:rsid w:val="00160300"/>
    <w:rsid w:val="0016043E"/>
    <w:rsid w:val="001604A3"/>
    <w:rsid w:val="00161325"/>
    <w:rsid w:val="00162660"/>
    <w:rsid w:val="001630D8"/>
    <w:rsid w:val="00163943"/>
    <w:rsid w:val="00164BBC"/>
    <w:rsid w:val="00165DFE"/>
    <w:rsid w:val="00166444"/>
    <w:rsid w:val="001665A3"/>
    <w:rsid w:val="00167582"/>
    <w:rsid w:val="00167DCF"/>
    <w:rsid w:val="00171276"/>
    <w:rsid w:val="00171625"/>
    <w:rsid w:val="001717BF"/>
    <w:rsid w:val="00171B54"/>
    <w:rsid w:val="0017295E"/>
    <w:rsid w:val="0017298B"/>
    <w:rsid w:val="001733E5"/>
    <w:rsid w:val="001734F5"/>
    <w:rsid w:val="00173554"/>
    <w:rsid w:val="0017436F"/>
    <w:rsid w:val="001750CB"/>
    <w:rsid w:val="0017541F"/>
    <w:rsid w:val="00175790"/>
    <w:rsid w:val="00175C94"/>
    <w:rsid w:val="001761B6"/>
    <w:rsid w:val="001762A8"/>
    <w:rsid w:val="00176953"/>
    <w:rsid w:val="00176B8A"/>
    <w:rsid w:val="00176FA9"/>
    <w:rsid w:val="0017774D"/>
    <w:rsid w:val="00180033"/>
    <w:rsid w:val="00180C11"/>
    <w:rsid w:val="00182500"/>
    <w:rsid w:val="00182B71"/>
    <w:rsid w:val="00182BD4"/>
    <w:rsid w:val="001836BE"/>
    <w:rsid w:val="00184FB3"/>
    <w:rsid w:val="00185B38"/>
    <w:rsid w:val="001862D3"/>
    <w:rsid w:val="00186DD1"/>
    <w:rsid w:val="001875B1"/>
    <w:rsid w:val="00187903"/>
    <w:rsid w:val="00187E12"/>
    <w:rsid w:val="00190793"/>
    <w:rsid w:val="00190A4B"/>
    <w:rsid w:val="00190AAD"/>
    <w:rsid w:val="00190FF3"/>
    <w:rsid w:val="0019124E"/>
    <w:rsid w:val="00191968"/>
    <w:rsid w:val="0019250A"/>
    <w:rsid w:val="00192610"/>
    <w:rsid w:val="001941F2"/>
    <w:rsid w:val="00195A1F"/>
    <w:rsid w:val="00195AD9"/>
    <w:rsid w:val="00195D71"/>
    <w:rsid w:val="00196423"/>
    <w:rsid w:val="00196B07"/>
    <w:rsid w:val="00196B81"/>
    <w:rsid w:val="00196C48"/>
    <w:rsid w:val="00196CBC"/>
    <w:rsid w:val="00196EEF"/>
    <w:rsid w:val="0019715E"/>
    <w:rsid w:val="00197FF3"/>
    <w:rsid w:val="001A01F8"/>
    <w:rsid w:val="001A1249"/>
    <w:rsid w:val="001A1BAB"/>
    <w:rsid w:val="001A27EE"/>
    <w:rsid w:val="001A30CC"/>
    <w:rsid w:val="001A38EA"/>
    <w:rsid w:val="001A4046"/>
    <w:rsid w:val="001A426B"/>
    <w:rsid w:val="001A477D"/>
    <w:rsid w:val="001A53FD"/>
    <w:rsid w:val="001A6385"/>
    <w:rsid w:val="001A67D4"/>
    <w:rsid w:val="001A7E27"/>
    <w:rsid w:val="001B1207"/>
    <w:rsid w:val="001B1FC3"/>
    <w:rsid w:val="001B2409"/>
    <w:rsid w:val="001B248B"/>
    <w:rsid w:val="001B2A2A"/>
    <w:rsid w:val="001B42C3"/>
    <w:rsid w:val="001B4330"/>
    <w:rsid w:val="001B47BB"/>
    <w:rsid w:val="001B5ACE"/>
    <w:rsid w:val="001B5B23"/>
    <w:rsid w:val="001B66EA"/>
    <w:rsid w:val="001B706F"/>
    <w:rsid w:val="001B7236"/>
    <w:rsid w:val="001C0DF5"/>
    <w:rsid w:val="001C0FB7"/>
    <w:rsid w:val="001C1569"/>
    <w:rsid w:val="001C1874"/>
    <w:rsid w:val="001C1F25"/>
    <w:rsid w:val="001C211A"/>
    <w:rsid w:val="001C2895"/>
    <w:rsid w:val="001C2C86"/>
    <w:rsid w:val="001C2D4C"/>
    <w:rsid w:val="001C31CD"/>
    <w:rsid w:val="001C3380"/>
    <w:rsid w:val="001C39B4"/>
    <w:rsid w:val="001C4080"/>
    <w:rsid w:val="001C4C32"/>
    <w:rsid w:val="001C4CE3"/>
    <w:rsid w:val="001C524D"/>
    <w:rsid w:val="001C5A6E"/>
    <w:rsid w:val="001C5C01"/>
    <w:rsid w:val="001C6297"/>
    <w:rsid w:val="001C674F"/>
    <w:rsid w:val="001C692B"/>
    <w:rsid w:val="001C6B00"/>
    <w:rsid w:val="001C6EFD"/>
    <w:rsid w:val="001C7A68"/>
    <w:rsid w:val="001C7DDD"/>
    <w:rsid w:val="001C7E78"/>
    <w:rsid w:val="001D0074"/>
    <w:rsid w:val="001D1B77"/>
    <w:rsid w:val="001D218F"/>
    <w:rsid w:val="001D252A"/>
    <w:rsid w:val="001D36BA"/>
    <w:rsid w:val="001D387B"/>
    <w:rsid w:val="001D3F54"/>
    <w:rsid w:val="001D41A1"/>
    <w:rsid w:val="001D4A3E"/>
    <w:rsid w:val="001D5144"/>
    <w:rsid w:val="001D649B"/>
    <w:rsid w:val="001D785F"/>
    <w:rsid w:val="001D7BBF"/>
    <w:rsid w:val="001E0BA6"/>
    <w:rsid w:val="001E0F67"/>
    <w:rsid w:val="001E1BE5"/>
    <w:rsid w:val="001E2B1E"/>
    <w:rsid w:val="001E2D4C"/>
    <w:rsid w:val="001E2F19"/>
    <w:rsid w:val="001E416D"/>
    <w:rsid w:val="001E42D2"/>
    <w:rsid w:val="001E43EC"/>
    <w:rsid w:val="001E4AC4"/>
    <w:rsid w:val="001E4D9F"/>
    <w:rsid w:val="001E4F50"/>
    <w:rsid w:val="001E55E8"/>
    <w:rsid w:val="001E5F94"/>
    <w:rsid w:val="001E6505"/>
    <w:rsid w:val="001E6AD4"/>
    <w:rsid w:val="001E70C0"/>
    <w:rsid w:val="001E7B30"/>
    <w:rsid w:val="001E7BC3"/>
    <w:rsid w:val="001F026A"/>
    <w:rsid w:val="001F049E"/>
    <w:rsid w:val="001F2BB1"/>
    <w:rsid w:val="001F31EF"/>
    <w:rsid w:val="001F3AEA"/>
    <w:rsid w:val="001F3C4A"/>
    <w:rsid w:val="001F4379"/>
    <w:rsid w:val="001F4D96"/>
    <w:rsid w:val="001F6E08"/>
    <w:rsid w:val="001F6E8A"/>
    <w:rsid w:val="001F7114"/>
    <w:rsid w:val="001F7115"/>
    <w:rsid w:val="001F7336"/>
    <w:rsid w:val="001F75DD"/>
    <w:rsid w:val="001F7794"/>
    <w:rsid w:val="001F7BEB"/>
    <w:rsid w:val="001F7C9B"/>
    <w:rsid w:val="00201337"/>
    <w:rsid w:val="00201379"/>
    <w:rsid w:val="00201CA1"/>
    <w:rsid w:val="002022EA"/>
    <w:rsid w:val="00202985"/>
    <w:rsid w:val="00202D80"/>
    <w:rsid w:val="002035A6"/>
    <w:rsid w:val="00203FE9"/>
    <w:rsid w:val="00204A57"/>
    <w:rsid w:val="002051A5"/>
    <w:rsid w:val="00205942"/>
    <w:rsid w:val="0020597F"/>
    <w:rsid w:val="002059D3"/>
    <w:rsid w:val="00205B17"/>
    <w:rsid w:val="00205C1D"/>
    <w:rsid w:val="00205D9B"/>
    <w:rsid w:val="00205F24"/>
    <w:rsid w:val="0020607D"/>
    <w:rsid w:val="0020656A"/>
    <w:rsid w:val="00206974"/>
    <w:rsid w:val="002070E2"/>
    <w:rsid w:val="002074A2"/>
    <w:rsid w:val="00207EB9"/>
    <w:rsid w:val="00210661"/>
    <w:rsid w:val="00210C21"/>
    <w:rsid w:val="00210D0E"/>
    <w:rsid w:val="00210D29"/>
    <w:rsid w:val="002110EB"/>
    <w:rsid w:val="00211D16"/>
    <w:rsid w:val="0021274A"/>
    <w:rsid w:val="00212862"/>
    <w:rsid w:val="00213407"/>
    <w:rsid w:val="00214287"/>
    <w:rsid w:val="00214B44"/>
    <w:rsid w:val="00214BA8"/>
    <w:rsid w:val="002154C5"/>
    <w:rsid w:val="00216CB6"/>
    <w:rsid w:val="002173BC"/>
    <w:rsid w:val="00220241"/>
    <w:rsid w:val="002204DA"/>
    <w:rsid w:val="00220504"/>
    <w:rsid w:val="00220A00"/>
    <w:rsid w:val="00220C4B"/>
    <w:rsid w:val="0022103D"/>
    <w:rsid w:val="0022171D"/>
    <w:rsid w:val="00221C10"/>
    <w:rsid w:val="002223CA"/>
    <w:rsid w:val="00222657"/>
    <w:rsid w:val="0022371A"/>
    <w:rsid w:val="00223CFA"/>
    <w:rsid w:val="00225171"/>
    <w:rsid w:val="0022526D"/>
    <w:rsid w:val="00225D01"/>
    <w:rsid w:val="002278E5"/>
    <w:rsid w:val="00230CBF"/>
    <w:rsid w:val="0023162A"/>
    <w:rsid w:val="00232435"/>
    <w:rsid w:val="0023261B"/>
    <w:rsid w:val="00232A98"/>
    <w:rsid w:val="00232D56"/>
    <w:rsid w:val="002332A2"/>
    <w:rsid w:val="002336E5"/>
    <w:rsid w:val="00233D13"/>
    <w:rsid w:val="0023513E"/>
    <w:rsid w:val="0023515D"/>
    <w:rsid w:val="0023518E"/>
    <w:rsid w:val="0023596E"/>
    <w:rsid w:val="0023612A"/>
    <w:rsid w:val="00236210"/>
    <w:rsid w:val="002368E6"/>
    <w:rsid w:val="002376A6"/>
    <w:rsid w:val="00240389"/>
    <w:rsid w:val="00240577"/>
    <w:rsid w:val="00240D89"/>
    <w:rsid w:val="00240F5F"/>
    <w:rsid w:val="00241558"/>
    <w:rsid w:val="00241701"/>
    <w:rsid w:val="00243095"/>
    <w:rsid w:val="00243FEA"/>
    <w:rsid w:val="00244513"/>
    <w:rsid w:val="0024546D"/>
    <w:rsid w:val="0024549A"/>
    <w:rsid w:val="002458C7"/>
    <w:rsid w:val="002460D5"/>
    <w:rsid w:val="002469DA"/>
    <w:rsid w:val="00246AA4"/>
    <w:rsid w:val="00246AE2"/>
    <w:rsid w:val="00246B64"/>
    <w:rsid w:val="00247241"/>
    <w:rsid w:val="002477EE"/>
    <w:rsid w:val="00250155"/>
    <w:rsid w:val="0025023F"/>
    <w:rsid w:val="0025111D"/>
    <w:rsid w:val="0025141E"/>
    <w:rsid w:val="00251980"/>
    <w:rsid w:val="00251FAD"/>
    <w:rsid w:val="002520AD"/>
    <w:rsid w:val="002528D1"/>
    <w:rsid w:val="002537B5"/>
    <w:rsid w:val="00253E9C"/>
    <w:rsid w:val="00254321"/>
    <w:rsid w:val="0025560E"/>
    <w:rsid w:val="002557A5"/>
    <w:rsid w:val="00255A05"/>
    <w:rsid w:val="002563FC"/>
    <w:rsid w:val="0025648A"/>
    <w:rsid w:val="0025651C"/>
    <w:rsid w:val="002570E6"/>
    <w:rsid w:val="002577E1"/>
    <w:rsid w:val="00257DF8"/>
    <w:rsid w:val="00257E4A"/>
    <w:rsid w:val="0026073A"/>
    <w:rsid w:val="00260913"/>
    <w:rsid w:val="0026107C"/>
    <w:rsid w:val="002615A2"/>
    <w:rsid w:val="00261B09"/>
    <w:rsid w:val="0026241F"/>
    <w:rsid w:val="0026268A"/>
    <w:rsid w:val="002629A0"/>
    <w:rsid w:val="00262E07"/>
    <w:rsid w:val="00263285"/>
    <w:rsid w:val="00263373"/>
    <w:rsid w:val="00264200"/>
    <w:rsid w:val="00264B5D"/>
    <w:rsid w:val="00264C16"/>
    <w:rsid w:val="00264CBD"/>
    <w:rsid w:val="00264F8C"/>
    <w:rsid w:val="002650E3"/>
    <w:rsid w:val="00265968"/>
    <w:rsid w:val="00266376"/>
    <w:rsid w:val="002674DD"/>
    <w:rsid w:val="00267DD7"/>
    <w:rsid w:val="00270014"/>
    <w:rsid w:val="0027150B"/>
    <w:rsid w:val="0027175D"/>
    <w:rsid w:val="0027207F"/>
    <w:rsid w:val="00272E98"/>
    <w:rsid w:val="00273154"/>
    <w:rsid w:val="00273498"/>
    <w:rsid w:val="00273A4F"/>
    <w:rsid w:val="00273E52"/>
    <w:rsid w:val="00274404"/>
    <w:rsid w:val="00274500"/>
    <w:rsid w:val="00274ADD"/>
    <w:rsid w:val="00274E41"/>
    <w:rsid w:val="002755AA"/>
    <w:rsid w:val="00275A08"/>
    <w:rsid w:val="00276425"/>
    <w:rsid w:val="00276988"/>
    <w:rsid w:val="00277ABE"/>
    <w:rsid w:val="002800EE"/>
    <w:rsid w:val="00280C7A"/>
    <w:rsid w:val="00280DE0"/>
    <w:rsid w:val="00280F72"/>
    <w:rsid w:val="002811DF"/>
    <w:rsid w:val="0028181D"/>
    <w:rsid w:val="00281EB5"/>
    <w:rsid w:val="0028267C"/>
    <w:rsid w:val="002831B2"/>
    <w:rsid w:val="00283723"/>
    <w:rsid w:val="00283BF6"/>
    <w:rsid w:val="002864BD"/>
    <w:rsid w:val="002868C1"/>
    <w:rsid w:val="00286B1F"/>
    <w:rsid w:val="0029037B"/>
    <w:rsid w:val="00290D38"/>
    <w:rsid w:val="00291D66"/>
    <w:rsid w:val="00292085"/>
    <w:rsid w:val="00292C19"/>
    <w:rsid w:val="00292EF8"/>
    <w:rsid w:val="00293F44"/>
    <w:rsid w:val="00294EAA"/>
    <w:rsid w:val="00295F2C"/>
    <w:rsid w:val="002963C0"/>
    <w:rsid w:val="00296681"/>
    <w:rsid w:val="00296E3A"/>
    <w:rsid w:val="0029730B"/>
    <w:rsid w:val="002974BA"/>
    <w:rsid w:val="00297579"/>
    <w:rsid w:val="00297598"/>
    <w:rsid w:val="00297F62"/>
    <w:rsid w:val="002A0616"/>
    <w:rsid w:val="002A0668"/>
    <w:rsid w:val="002A0C56"/>
    <w:rsid w:val="002A12B3"/>
    <w:rsid w:val="002A29D4"/>
    <w:rsid w:val="002A3053"/>
    <w:rsid w:val="002A394D"/>
    <w:rsid w:val="002A43BE"/>
    <w:rsid w:val="002A483B"/>
    <w:rsid w:val="002A5DB7"/>
    <w:rsid w:val="002A5EE4"/>
    <w:rsid w:val="002A61DB"/>
    <w:rsid w:val="002A65C3"/>
    <w:rsid w:val="002A6974"/>
    <w:rsid w:val="002A6BE3"/>
    <w:rsid w:val="002B06F9"/>
    <w:rsid w:val="002B0FBE"/>
    <w:rsid w:val="002B1587"/>
    <w:rsid w:val="002B2CFF"/>
    <w:rsid w:val="002B2FEF"/>
    <w:rsid w:val="002B36ED"/>
    <w:rsid w:val="002B3CD4"/>
    <w:rsid w:val="002B44A9"/>
    <w:rsid w:val="002B4615"/>
    <w:rsid w:val="002B4DD4"/>
    <w:rsid w:val="002B5364"/>
    <w:rsid w:val="002B598C"/>
    <w:rsid w:val="002B6C3E"/>
    <w:rsid w:val="002C050F"/>
    <w:rsid w:val="002C09A9"/>
    <w:rsid w:val="002C0B98"/>
    <w:rsid w:val="002C10CA"/>
    <w:rsid w:val="002C1AFD"/>
    <w:rsid w:val="002C2429"/>
    <w:rsid w:val="002C2931"/>
    <w:rsid w:val="002C2D2C"/>
    <w:rsid w:val="002C2D72"/>
    <w:rsid w:val="002C31B3"/>
    <w:rsid w:val="002C3B96"/>
    <w:rsid w:val="002C3FDE"/>
    <w:rsid w:val="002C4736"/>
    <w:rsid w:val="002C4919"/>
    <w:rsid w:val="002C5134"/>
    <w:rsid w:val="002C5606"/>
    <w:rsid w:val="002C582B"/>
    <w:rsid w:val="002C5E4B"/>
    <w:rsid w:val="002C6C01"/>
    <w:rsid w:val="002C7B21"/>
    <w:rsid w:val="002D0729"/>
    <w:rsid w:val="002D0ACF"/>
    <w:rsid w:val="002D0B2C"/>
    <w:rsid w:val="002D0CEE"/>
    <w:rsid w:val="002D0DA0"/>
    <w:rsid w:val="002D0E28"/>
    <w:rsid w:val="002D1481"/>
    <w:rsid w:val="002D172B"/>
    <w:rsid w:val="002D206F"/>
    <w:rsid w:val="002D2279"/>
    <w:rsid w:val="002D4005"/>
    <w:rsid w:val="002D52D4"/>
    <w:rsid w:val="002D5AEC"/>
    <w:rsid w:val="002D6B5E"/>
    <w:rsid w:val="002D6F4F"/>
    <w:rsid w:val="002D72A4"/>
    <w:rsid w:val="002D7BE7"/>
    <w:rsid w:val="002D7BEE"/>
    <w:rsid w:val="002D7C2C"/>
    <w:rsid w:val="002D7E86"/>
    <w:rsid w:val="002E0A22"/>
    <w:rsid w:val="002E1B88"/>
    <w:rsid w:val="002E22F4"/>
    <w:rsid w:val="002E30E5"/>
    <w:rsid w:val="002E4993"/>
    <w:rsid w:val="002E4E3F"/>
    <w:rsid w:val="002E5179"/>
    <w:rsid w:val="002E5770"/>
    <w:rsid w:val="002E5BAC"/>
    <w:rsid w:val="002E5D65"/>
    <w:rsid w:val="002E5F6C"/>
    <w:rsid w:val="002E6DF0"/>
    <w:rsid w:val="002E6F79"/>
    <w:rsid w:val="002E7635"/>
    <w:rsid w:val="002E7D13"/>
    <w:rsid w:val="002F0678"/>
    <w:rsid w:val="002F0FEB"/>
    <w:rsid w:val="002F1850"/>
    <w:rsid w:val="002F1F2D"/>
    <w:rsid w:val="002F20C9"/>
    <w:rsid w:val="002F2138"/>
    <w:rsid w:val="002F265A"/>
    <w:rsid w:val="002F29B2"/>
    <w:rsid w:val="002F3536"/>
    <w:rsid w:val="002F3C6D"/>
    <w:rsid w:val="002F47B3"/>
    <w:rsid w:val="002F5C70"/>
    <w:rsid w:val="002F648C"/>
    <w:rsid w:val="002F6BF5"/>
    <w:rsid w:val="00300441"/>
    <w:rsid w:val="003008AB"/>
    <w:rsid w:val="003014A8"/>
    <w:rsid w:val="0030192C"/>
    <w:rsid w:val="00301BE9"/>
    <w:rsid w:val="003028AF"/>
    <w:rsid w:val="00304209"/>
    <w:rsid w:val="003047F7"/>
    <w:rsid w:val="00305EFE"/>
    <w:rsid w:val="00305F23"/>
    <w:rsid w:val="00306757"/>
    <w:rsid w:val="003067C4"/>
    <w:rsid w:val="00306A8C"/>
    <w:rsid w:val="00306AF0"/>
    <w:rsid w:val="0031149C"/>
    <w:rsid w:val="00311D4D"/>
    <w:rsid w:val="00312192"/>
    <w:rsid w:val="003127E2"/>
    <w:rsid w:val="003133E2"/>
    <w:rsid w:val="003134F2"/>
    <w:rsid w:val="00313BCC"/>
    <w:rsid w:val="00313BFA"/>
    <w:rsid w:val="00313C76"/>
    <w:rsid w:val="00313D85"/>
    <w:rsid w:val="00313EDC"/>
    <w:rsid w:val="00313FCF"/>
    <w:rsid w:val="0031400E"/>
    <w:rsid w:val="003141D1"/>
    <w:rsid w:val="003143C9"/>
    <w:rsid w:val="00314C3C"/>
    <w:rsid w:val="00314D7B"/>
    <w:rsid w:val="00314DDC"/>
    <w:rsid w:val="003156FB"/>
    <w:rsid w:val="00315CE3"/>
    <w:rsid w:val="0031682C"/>
    <w:rsid w:val="00317FBB"/>
    <w:rsid w:val="003203DF"/>
    <w:rsid w:val="00320639"/>
    <w:rsid w:val="003211D9"/>
    <w:rsid w:val="00321D25"/>
    <w:rsid w:val="003224C9"/>
    <w:rsid w:val="00323764"/>
    <w:rsid w:val="00323D10"/>
    <w:rsid w:val="00324BEC"/>
    <w:rsid w:val="003251B2"/>
    <w:rsid w:val="003251FE"/>
    <w:rsid w:val="003253B2"/>
    <w:rsid w:val="00325537"/>
    <w:rsid w:val="003264CF"/>
    <w:rsid w:val="00326EBF"/>
    <w:rsid w:val="00326FE6"/>
    <w:rsid w:val="003274DB"/>
    <w:rsid w:val="003275E9"/>
    <w:rsid w:val="003276F6"/>
    <w:rsid w:val="00327C24"/>
    <w:rsid w:val="00327C40"/>
    <w:rsid w:val="00327D38"/>
    <w:rsid w:val="00327FBF"/>
    <w:rsid w:val="00330A8A"/>
    <w:rsid w:val="00331451"/>
    <w:rsid w:val="00331E1C"/>
    <w:rsid w:val="00332401"/>
    <w:rsid w:val="00332425"/>
    <w:rsid w:val="00332C61"/>
    <w:rsid w:val="0033327F"/>
    <w:rsid w:val="003340CB"/>
    <w:rsid w:val="0033438D"/>
    <w:rsid w:val="0033561E"/>
    <w:rsid w:val="00335A3B"/>
    <w:rsid w:val="00335AF0"/>
    <w:rsid w:val="00335BD4"/>
    <w:rsid w:val="00336601"/>
    <w:rsid w:val="00337178"/>
    <w:rsid w:val="00340E46"/>
    <w:rsid w:val="00340E82"/>
    <w:rsid w:val="003416DE"/>
    <w:rsid w:val="00342BDE"/>
    <w:rsid w:val="0034384F"/>
    <w:rsid w:val="00343F65"/>
    <w:rsid w:val="00345749"/>
    <w:rsid w:val="00346350"/>
    <w:rsid w:val="003467DB"/>
    <w:rsid w:val="00346E17"/>
    <w:rsid w:val="00346FA9"/>
    <w:rsid w:val="003473AB"/>
    <w:rsid w:val="00350072"/>
    <w:rsid w:val="00350D47"/>
    <w:rsid w:val="00350FBD"/>
    <w:rsid w:val="00351079"/>
    <w:rsid w:val="00351653"/>
    <w:rsid w:val="003519BF"/>
    <w:rsid w:val="00351AC5"/>
    <w:rsid w:val="003528EB"/>
    <w:rsid w:val="003530E3"/>
    <w:rsid w:val="0035593B"/>
    <w:rsid w:val="00356575"/>
    <w:rsid w:val="00356AFC"/>
    <w:rsid w:val="00356B41"/>
    <w:rsid w:val="003575B1"/>
    <w:rsid w:val="00357AB3"/>
    <w:rsid w:val="00357E93"/>
    <w:rsid w:val="003601B4"/>
    <w:rsid w:val="00361144"/>
    <w:rsid w:val="00361171"/>
    <w:rsid w:val="0036188B"/>
    <w:rsid w:val="00361FD4"/>
    <w:rsid w:val="0036353B"/>
    <w:rsid w:val="0036382D"/>
    <w:rsid w:val="00363939"/>
    <w:rsid w:val="00364424"/>
    <w:rsid w:val="00364665"/>
    <w:rsid w:val="0036478B"/>
    <w:rsid w:val="00364856"/>
    <w:rsid w:val="00364950"/>
    <w:rsid w:val="003654CD"/>
    <w:rsid w:val="00366363"/>
    <w:rsid w:val="003663C1"/>
    <w:rsid w:val="003669A6"/>
    <w:rsid w:val="00366AF6"/>
    <w:rsid w:val="00366E6C"/>
    <w:rsid w:val="0036724A"/>
    <w:rsid w:val="00367C91"/>
    <w:rsid w:val="00367EA6"/>
    <w:rsid w:val="00370C43"/>
    <w:rsid w:val="0037148D"/>
    <w:rsid w:val="00372164"/>
    <w:rsid w:val="00373A5B"/>
    <w:rsid w:val="00374585"/>
    <w:rsid w:val="00374878"/>
    <w:rsid w:val="00375173"/>
    <w:rsid w:val="00375F6E"/>
    <w:rsid w:val="003776DA"/>
    <w:rsid w:val="00377AAF"/>
    <w:rsid w:val="00380350"/>
    <w:rsid w:val="00380B4E"/>
    <w:rsid w:val="00380D7C"/>
    <w:rsid w:val="003813AF"/>
    <w:rsid w:val="003816E4"/>
    <w:rsid w:val="00381B66"/>
    <w:rsid w:val="00382591"/>
    <w:rsid w:val="00382631"/>
    <w:rsid w:val="003828F1"/>
    <w:rsid w:val="00382D34"/>
    <w:rsid w:val="00383152"/>
    <w:rsid w:val="00383505"/>
    <w:rsid w:val="00383AE0"/>
    <w:rsid w:val="00383EE9"/>
    <w:rsid w:val="00383FFA"/>
    <w:rsid w:val="003840BF"/>
    <w:rsid w:val="0038416C"/>
    <w:rsid w:val="00384C99"/>
    <w:rsid w:val="0038528A"/>
    <w:rsid w:val="0038535C"/>
    <w:rsid w:val="003857AE"/>
    <w:rsid w:val="00385F39"/>
    <w:rsid w:val="0038629E"/>
    <w:rsid w:val="003863DA"/>
    <w:rsid w:val="00386971"/>
    <w:rsid w:val="00386979"/>
    <w:rsid w:val="00386EE1"/>
    <w:rsid w:val="00387E09"/>
    <w:rsid w:val="00391266"/>
    <w:rsid w:val="003912F8"/>
    <w:rsid w:val="003924E6"/>
    <w:rsid w:val="00392529"/>
    <w:rsid w:val="003926FD"/>
    <w:rsid w:val="003929D4"/>
    <w:rsid w:val="00392BB9"/>
    <w:rsid w:val="00394352"/>
    <w:rsid w:val="003943E2"/>
    <w:rsid w:val="003946CB"/>
    <w:rsid w:val="00396090"/>
    <w:rsid w:val="00397AB4"/>
    <w:rsid w:val="003A052C"/>
    <w:rsid w:val="003A0ACD"/>
    <w:rsid w:val="003A0FBF"/>
    <w:rsid w:val="003A170F"/>
    <w:rsid w:val="003A20F2"/>
    <w:rsid w:val="003A368B"/>
    <w:rsid w:val="003A372B"/>
    <w:rsid w:val="003A3B47"/>
    <w:rsid w:val="003A4948"/>
    <w:rsid w:val="003A51B9"/>
    <w:rsid w:val="003A557E"/>
    <w:rsid w:val="003A573C"/>
    <w:rsid w:val="003A5D30"/>
    <w:rsid w:val="003A6BFC"/>
    <w:rsid w:val="003A6C2E"/>
    <w:rsid w:val="003A6F55"/>
    <w:rsid w:val="003A70B2"/>
    <w:rsid w:val="003A7759"/>
    <w:rsid w:val="003B03EA"/>
    <w:rsid w:val="003B07D0"/>
    <w:rsid w:val="003B18D5"/>
    <w:rsid w:val="003B25F4"/>
    <w:rsid w:val="003B2AD9"/>
    <w:rsid w:val="003B33BA"/>
    <w:rsid w:val="003B482B"/>
    <w:rsid w:val="003B5B51"/>
    <w:rsid w:val="003B5DB3"/>
    <w:rsid w:val="003B60B2"/>
    <w:rsid w:val="003B629F"/>
    <w:rsid w:val="003B65CD"/>
    <w:rsid w:val="003B6616"/>
    <w:rsid w:val="003B6D25"/>
    <w:rsid w:val="003C011E"/>
    <w:rsid w:val="003C167F"/>
    <w:rsid w:val="003C1A71"/>
    <w:rsid w:val="003C22D3"/>
    <w:rsid w:val="003C2552"/>
    <w:rsid w:val="003C2B21"/>
    <w:rsid w:val="003C2FE9"/>
    <w:rsid w:val="003C38C3"/>
    <w:rsid w:val="003C45DD"/>
    <w:rsid w:val="003C47B5"/>
    <w:rsid w:val="003C4DE3"/>
    <w:rsid w:val="003C535A"/>
    <w:rsid w:val="003C6024"/>
    <w:rsid w:val="003C6A09"/>
    <w:rsid w:val="003C75D0"/>
    <w:rsid w:val="003C7767"/>
    <w:rsid w:val="003C7A6A"/>
    <w:rsid w:val="003C7C34"/>
    <w:rsid w:val="003D0670"/>
    <w:rsid w:val="003D0C91"/>
    <w:rsid w:val="003D0CE3"/>
    <w:rsid w:val="003D0F37"/>
    <w:rsid w:val="003D1513"/>
    <w:rsid w:val="003D19C3"/>
    <w:rsid w:val="003D254F"/>
    <w:rsid w:val="003D2CC3"/>
    <w:rsid w:val="003D30FC"/>
    <w:rsid w:val="003D3306"/>
    <w:rsid w:val="003D4415"/>
    <w:rsid w:val="003D50F9"/>
    <w:rsid w:val="003D5150"/>
    <w:rsid w:val="003D5999"/>
    <w:rsid w:val="003D5AC0"/>
    <w:rsid w:val="003D5C1C"/>
    <w:rsid w:val="003D7C2C"/>
    <w:rsid w:val="003D7DDE"/>
    <w:rsid w:val="003E02B0"/>
    <w:rsid w:val="003E07BB"/>
    <w:rsid w:val="003E199D"/>
    <w:rsid w:val="003E2057"/>
    <w:rsid w:val="003E2B6C"/>
    <w:rsid w:val="003E2F57"/>
    <w:rsid w:val="003E3151"/>
    <w:rsid w:val="003E3A65"/>
    <w:rsid w:val="003E4EA6"/>
    <w:rsid w:val="003E5EBE"/>
    <w:rsid w:val="003E61A7"/>
    <w:rsid w:val="003E68C1"/>
    <w:rsid w:val="003E6F0D"/>
    <w:rsid w:val="003E71C8"/>
    <w:rsid w:val="003E7226"/>
    <w:rsid w:val="003F033F"/>
    <w:rsid w:val="003F10F7"/>
    <w:rsid w:val="003F191B"/>
    <w:rsid w:val="003F1C3A"/>
    <w:rsid w:val="003F1ECC"/>
    <w:rsid w:val="003F2D9C"/>
    <w:rsid w:val="003F3584"/>
    <w:rsid w:val="003F39C5"/>
    <w:rsid w:val="003F39DB"/>
    <w:rsid w:val="003F3A6D"/>
    <w:rsid w:val="003F3E42"/>
    <w:rsid w:val="003F45F3"/>
    <w:rsid w:val="003F4BDF"/>
    <w:rsid w:val="003F4C01"/>
    <w:rsid w:val="003F58C5"/>
    <w:rsid w:val="003F5FBC"/>
    <w:rsid w:val="003F64B7"/>
    <w:rsid w:val="003F6709"/>
    <w:rsid w:val="003F67B6"/>
    <w:rsid w:val="003F68C6"/>
    <w:rsid w:val="003F72D2"/>
    <w:rsid w:val="003F7756"/>
    <w:rsid w:val="00400BD7"/>
    <w:rsid w:val="00400D57"/>
    <w:rsid w:val="00400EAF"/>
    <w:rsid w:val="00401FF1"/>
    <w:rsid w:val="00403627"/>
    <w:rsid w:val="004039AE"/>
    <w:rsid w:val="004040D9"/>
    <w:rsid w:val="00404598"/>
    <w:rsid w:val="00405555"/>
    <w:rsid w:val="00405BB2"/>
    <w:rsid w:val="00406C1F"/>
    <w:rsid w:val="00406CD7"/>
    <w:rsid w:val="00407280"/>
    <w:rsid w:val="0040764A"/>
    <w:rsid w:val="004078DD"/>
    <w:rsid w:val="00407983"/>
    <w:rsid w:val="00407AA7"/>
    <w:rsid w:val="00410781"/>
    <w:rsid w:val="004118A6"/>
    <w:rsid w:val="00411972"/>
    <w:rsid w:val="00411B76"/>
    <w:rsid w:val="00411BAB"/>
    <w:rsid w:val="004123B7"/>
    <w:rsid w:val="004138C3"/>
    <w:rsid w:val="00414069"/>
    <w:rsid w:val="0041406F"/>
    <w:rsid w:val="0041432C"/>
    <w:rsid w:val="004144BD"/>
    <w:rsid w:val="00414D1B"/>
    <w:rsid w:val="004154B6"/>
    <w:rsid w:val="004156F7"/>
    <w:rsid w:val="00415EA0"/>
    <w:rsid w:val="00416749"/>
    <w:rsid w:val="004176B1"/>
    <w:rsid w:val="0041770D"/>
    <w:rsid w:val="00417D71"/>
    <w:rsid w:val="004206E8"/>
    <w:rsid w:val="004207A7"/>
    <w:rsid w:val="00420BE3"/>
    <w:rsid w:val="00421C3B"/>
    <w:rsid w:val="00422C08"/>
    <w:rsid w:val="00423646"/>
    <w:rsid w:val="0042365A"/>
    <w:rsid w:val="00423701"/>
    <w:rsid w:val="0042403B"/>
    <w:rsid w:val="0042518D"/>
    <w:rsid w:val="004254F7"/>
    <w:rsid w:val="004255C1"/>
    <w:rsid w:val="00425AF1"/>
    <w:rsid w:val="00425C6B"/>
    <w:rsid w:val="004260E8"/>
    <w:rsid w:val="004260F0"/>
    <w:rsid w:val="0042639D"/>
    <w:rsid w:val="004264F6"/>
    <w:rsid w:val="004265AF"/>
    <w:rsid w:val="004266CA"/>
    <w:rsid w:val="0042742F"/>
    <w:rsid w:val="00430282"/>
    <w:rsid w:val="004303FD"/>
    <w:rsid w:val="00430775"/>
    <w:rsid w:val="00430C64"/>
    <w:rsid w:val="00432001"/>
    <w:rsid w:val="00432424"/>
    <w:rsid w:val="00432442"/>
    <w:rsid w:val="004324B0"/>
    <w:rsid w:val="00432A4A"/>
    <w:rsid w:val="0043320B"/>
    <w:rsid w:val="00433616"/>
    <w:rsid w:val="00433A38"/>
    <w:rsid w:val="00434423"/>
    <w:rsid w:val="00434A89"/>
    <w:rsid w:val="004361B3"/>
    <w:rsid w:val="00436CF3"/>
    <w:rsid w:val="00436E27"/>
    <w:rsid w:val="004400DF"/>
    <w:rsid w:val="004401EB"/>
    <w:rsid w:val="004411AE"/>
    <w:rsid w:val="00441393"/>
    <w:rsid w:val="004456CA"/>
    <w:rsid w:val="00446428"/>
    <w:rsid w:val="00446F58"/>
    <w:rsid w:val="004474BF"/>
    <w:rsid w:val="00447CF0"/>
    <w:rsid w:val="00452585"/>
    <w:rsid w:val="00452A37"/>
    <w:rsid w:val="00453123"/>
    <w:rsid w:val="004531FB"/>
    <w:rsid w:val="00453EF3"/>
    <w:rsid w:val="004548B0"/>
    <w:rsid w:val="00455952"/>
    <w:rsid w:val="00455C51"/>
    <w:rsid w:val="00455F93"/>
    <w:rsid w:val="00456927"/>
    <w:rsid w:val="00456F10"/>
    <w:rsid w:val="004575C5"/>
    <w:rsid w:val="00457852"/>
    <w:rsid w:val="0046108C"/>
    <w:rsid w:val="00461126"/>
    <w:rsid w:val="004615F4"/>
    <w:rsid w:val="00461DD8"/>
    <w:rsid w:val="00462120"/>
    <w:rsid w:val="00462358"/>
    <w:rsid w:val="00464851"/>
    <w:rsid w:val="0046500C"/>
    <w:rsid w:val="00465491"/>
    <w:rsid w:val="004656D1"/>
    <w:rsid w:val="00465706"/>
    <w:rsid w:val="0046570A"/>
    <w:rsid w:val="004658FC"/>
    <w:rsid w:val="00466354"/>
    <w:rsid w:val="004663F5"/>
    <w:rsid w:val="004668E2"/>
    <w:rsid w:val="004673D7"/>
    <w:rsid w:val="00467657"/>
    <w:rsid w:val="004679DF"/>
    <w:rsid w:val="00470505"/>
    <w:rsid w:val="00470876"/>
    <w:rsid w:val="004708F8"/>
    <w:rsid w:val="00470934"/>
    <w:rsid w:val="00470ECF"/>
    <w:rsid w:val="004723A1"/>
    <w:rsid w:val="0047335B"/>
    <w:rsid w:val="00473F79"/>
    <w:rsid w:val="00474698"/>
    <w:rsid w:val="00475533"/>
    <w:rsid w:val="00475D10"/>
    <w:rsid w:val="00476225"/>
    <w:rsid w:val="0047673E"/>
    <w:rsid w:val="00476A58"/>
    <w:rsid w:val="00476D27"/>
    <w:rsid w:val="00476EB8"/>
    <w:rsid w:val="00476F24"/>
    <w:rsid w:val="00477B4F"/>
    <w:rsid w:val="00480882"/>
    <w:rsid w:val="00480C58"/>
    <w:rsid w:val="00480D65"/>
    <w:rsid w:val="0048158D"/>
    <w:rsid w:val="00482730"/>
    <w:rsid w:val="004847EA"/>
    <w:rsid w:val="00484D9E"/>
    <w:rsid w:val="00484E38"/>
    <w:rsid w:val="0048518C"/>
    <w:rsid w:val="00485242"/>
    <w:rsid w:val="004852E3"/>
    <w:rsid w:val="0048583F"/>
    <w:rsid w:val="0048596A"/>
    <w:rsid w:val="004875C0"/>
    <w:rsid w:val="004875F4"/>
    <w:rsid w:val="00487FE8"/>
    <w:rsid w:val="00490B49"/>
    <w:rsid w:val="00490C83"/>
    <w:rsid w:val="00490CC5"/>
    <w:rsid w:val="00490E27"/>
    <w:rsid w:val="00491058"/>
    <w:rsid w:val="004920B0"/>
    <w:rsid w:val="00492A8D"/>
    <w:rsid w:val="00493877"/>
    <w:rsid w:val="00493A92"/>
    <w:rsid w:val="00493C02"/>
    <w:rsid w:val="00493C0E"/>
    <w:rsid w:val="00493CB9"/>
    <w:rsid w:val="0049524C"/>
    <w:rsid w:val="00496F6D"/>
    <w:rsid w:val="004973FD"/>
    <w:rsid w:val="004A009F"/>
    <w:rsid w:val="004A0764"/>
    <w:rsid w:val="004A083E"/>
    <w:rsid w:val="004A0BE9"/>
    <w:rsid w:val="004A0CE8"/>
    <w:rsid w:val="004A20D9"/>
    <w:rsid w:val="004A22CB"/>
    <w:rsid w:val="004A26F3"/>
    <w:rsid w:val="004A36A1"/>
    <w:rsid w:val="004A3A3E"/>
    <w:rsid w:val="004A432A"/>
    <w:rsid w:val="004A4E45"/>
    <w:rsid w:val="004A56C2"/>
    <w:rsid w:val="004A57C7"/>
    <w:rsid w:val="004A6AE9"/>
    <w:rsid w:val="004B036A"/>
    <w:rsid w:val="004B0558"/>
    <w:rsid w:val="004B120A"/>
    <w:rsid w:val="004B17F8"/>
    <w:rsid w:val="004B1CC3"/>
    <w:rsid w:val="004B1F82"/>
    <w:rsid w:val="004B2944"/>
    <w:rsid w:val="004B2DCF"/>
    <w:rsid w:val="004B3C5B"/>
    <w:rsid w:val="004B458D"/>
    <w:rsid w:val="004B487F"/>
    <w:rsid w:val="004B4CD6"/>
    <w:rsid w:val="004B5245"/>
    <w:rsid w:val="004B616D"/>
    <w:rsid w:val="004B6236"/>
    <w:rsid w:val="004B6968"/>
    <w:rsid w:val="004B7832"/>
    <w:rsid w:val="004C099A"/>
    <w:rsid w:val="004C0EB1"/>
    <w:rsid w:val="004C10AA"/>
    <w:rsid w:val="004C1301"/>
    <w:rsid w:val="004C2122"/>
    <w:rsid w:val="004C3135"/>
    <w:rsid w:val="004C31E9"/>
    <w:rsid w:val="004C36C5"/>
    <w:rsid w:val="004C3D10"/>
    <w:rsid w:val="004C4497"/>
    <w:rsid w:val="004C5FAF"/>
    <w:rsid w:val="004C600E"/>
    <w:rsid w:val="004C65F3"/>
    <w:rsid w:val="004C7289"/>
    <w:rsid w:val="004C7A29"/>
    <w:rsid w:val="004D03C3"/>
    <w:rsid w:val="004D0655"/>
    <w:rsid w:val="004D0799"/>
    <w:rsid w:val="004D172D"/>
    <w:rsid w:val="004D17A5"/>
    <w:rsid w:val="004D1C02"/>
    <w:rsid w:val="004D1C82"/>
    <w:rsid w:val="004D2547"/>
    <w:rsid w:val="004D2EDB"/>
    <w:rsid w:val="004D377B"/>
    <w:rsid w:val="004D479F"/>
    <w:rsid w:val="004D4979"/>
    <w:rsid w:val="004D4B1E"/>
    <w:rsid w:val="004D4D95"/>
    <w:rsid w:val="004D4E78"/>
    <w:rsid w:val="004D5102"/>
    <w:rsid w:val="004D57E6"/>
    <w:rsid w:val="004D58E4"/>
    <w:rsid w:val="004D5CA4"/>
    <w:rsid w:val="004D698F"/>
    <w:rsid w:val="004D7EF0"/>
    <w:rsid w:val="004E08E1"/>
    <w:rsid w:val="004E0B3C"/>
    <w:rsid w:val="004E1D57"/>
    <w:rsid w:val="004E2F16"/>
    <w:rsid w:val="004E3138"/>
    <w:rsid w:val="004E34F4"/>
    <w:rsid w:val="004E38D4"/>
    <w:rsid w:val="004E56D1"/>
    <w:rsid w:val="004E5C70"/>
    <w:rsid w:val="004E662E"/>
    <w:rsid w:val="004E6CC2"/>
    <w:rsid w:val="004E6FBC"/>
    <w:rsid w:val="004E7A97"/>
    <w:rsid w:val="004E7E6D"/>
    <w:rsid w:val="004F08DD"/>
    <w:rsid w:val="004F0DA4"/>
    <w:rsid w:val="004F14F0"/>
    <w:rsid w:val="004F15F9"/>
    <w:rsid w:val="004F2B15"/>
    <w:rsid w:val="004F3244"/>
    <w:rsid w:val="004F3731"/>
    <w:rsid w:val="004F4451"/>
    <w:rsid w:val="004F45F0"/>
    <w:rsid w:val="00500752"/>
    <w:rsid w:val="00501373"/>
    <w:rsid w:val="005019DE"/>
    <w:rsid w:val="005027AE"/>
    <w:rsid w:val="00502925"/>
    <w:rsid w:val="00502A3A"/>
    <w:rsid w:val="00502D0E"/>
    <w:rsid w:val="00503044"/>
    <w:rsid w:val="0050325D"/>
    <w:rsid w:val="00503C05"/>
    <w:rsid w:val="00504281"/>
    <w:rsid w:val="00504288"/>
    <w:rsid w:val="00504D32"/>
    <w:rsid w:val="00504EA0"/>
    <w:rsid w:val="00504EFF"/>
    <w:rsid w:val="00505848"/>
    <w:rsid w:val="00505CC1"/>
    <w:rsid w:val="005062AB"/>
    <w:rsid w:val="0050630C"/>
    <w:rsid w:val="0050639D"/>
    <w:rsid w:val="00506945"/>
    <w:rsid w:val="00506A8A"/>
    <w:rsid w:val="00506B74"/>
    <w:rsid w:val="00507D6B"/>
    <w:rsid w:val="005107B4"/>
    <w:rsid w:val="005109B0"/>
    <w:rsid w:val="00510A91"/>
    <w:rsid w:val="0051108A"/>
    <w:rsid w:val="00511134"/>
    <w:rsid w:val="00511E2F"/>
    <w:rsid w:val="00511ED0"/>
    <w:rsid w:val="00512016"/>
    <w:rsid w:val="005129C3"/>
    <w:rsid w:val="00513460"/>
    <w:rsid w:val="00514128"/>
    <w:rsid w:val="0051470F"/>
    <w:rsid w:val="00514811"/>
    <w:rsid w:val="005159EA"/>
    <w:rsid w:val="00516289"/>
    <w:rsid w:val="0051785E"/>
    <w:rsid w:val="0051798A"/>
    <w:rsid w:val="00517FA1"/>
    <w:rsid w:val="00520D66"/>
    <w:rsid w:val="00521282"/>
    <w:rsid w:val="00521529"/>
    <w:rsid w:val="005215CB"/>
    <w:rsid w:val="005216DD"/>
    <w:rsid w:val="005217EF"/>
    <w:rsid w:val="0052249B"/>
    <w:rsid w:val="00522EA1"/>
    <w:rsid w:val="00522EF9"/>
    <w:rsid w:val="00523005"/>
    <w:rsid w:val="00523666"/>
    <w:rsid w:val="00524518"/>
    <w:rsid w:val="00525983"/>
    <w:rsid w:val="00525B83"/>
    <w:rsid w:val="00525D05"/>
    <w:rsid w:val="00525FD8"/>
    <w:rsid w:val="00526234"/>
    <w:rsid w:val="00526991"/>
    <w:rsid w:val="00527784"/>
    <w:rsid w:val="00527956"/>
    <w:rsid w:val="00527F5D"/>
    <w:rsid w:val="0053074C"/>
    <w:rsid w:val="00530BF9"/>
    <w:rsid w:val="00531C68"/>
    <w:rsid w:val="0053222E"/>
    <w:rsid w:val="00532885"/>
    <w:rsid w:val="00532A79"/>
    <w:rsid w:val="00533455"/>
    <w:rsid w:val="00533630"/>
    <w:rsid w:val="0053374F"/>
    <w:rsid w:val="00533A66"/>
    <w:rsid w:val="005342AE"/>
    <w:rsid w:val="00537133"/>
    <w:rsid w:val="00537639"/>
    <w:rsid w:val="00541EC3"/>
    <w:rsid w:val="00542101"/>
    <w:rsid w:val="0054285F"/>
    <w:rsid w:val="005431B0"/>
    <w:rsid w:val="00543C49"/>
    <w:rsid w:val="00543D0B"/>
    <w:rsid w:val="00543FAA"/>
    <w:rsid w:val="0054534D"/>
    <w:rsid w:val="00546174"/>
    <w:rsid w:val="00546E7C"/>
    <w:rsid w:val="00547D7F"/>
    <w:rsid w:val="005505EC"/>
    <w:rsid w:val="00551EB7"/>
    <w:rsid w:val="00552E0D"/>
    <w:rsid w:val="00552F2A"/>
    <w:rsid w:val="0055336C"/>
    <w:rsid w:val="00553894"/>
    <w:rsid w:val="00553E4B"/>
    <w:rsid w:val="00553FE5"/>
    <w:rsid w:val="005544C7"/>
    <w:rsid w:val="00554AA4"/>
    <w:rsid w:val="00554B76"/>
    <w:rsid w:val="00555845"/>
    <w:rsid w:val="00557050"/>
    <w:rsid w:val="00557131"/>
    <w:rsid w:val="00557434"/>
    <w:rsid w:val="005579C2"/>
    <w:rsid w:val="00560022"/>
    <w:rsid w:val="0056057C"/>
    <w:rsid w:val="00561E39"/>
    <w:rsid w:val="005630FC"/>
    <w:rsid w:val="005632E7"/>
    <w:rsid w:val="005641F9"/>
    <w:rsid w:val="0056439C"/>
    <w:rsid w:val="00564F37"/>
    <w:rsid w:val="005656C3"/>
    <w:rsid w:val="00566481"/>
    <w:rsid w:val="0056697B"/>
    <w:rsid w:val="0057245C"/>
    <w:rsid w:val="00573AFA"/>
    <w:rsid w:val="00573E83"/>
    <w:rsid w:val="00574B2C"/>
    <w:rsid w:val="00574BD4"/>
    <w:rsid w:val="00575565"/>
    <w:rsid w:val="0057577D"/>
    <w:rsid w:val="00575C22"/>
    <w:rsid w:val="00575E73"/>
    <w:rsid w:val="00576104"/>
    <w:rsid w:val="005766A9"/>
    <w:rsid w:val="00577066"/>
    <w:rsid w:val="005773CC"/>
    <w:rsid w:val="00580756"/>
    <w:rsid w:val="00580763"/>
    <w:rsid w:val="00580B6D"/>
    <w:rsid w:val="00580EBF"/>
    <w:rsid w:val="00581508"/>
    <w:rsid w:val="00581B7C"/>
    <w:rsid w:val="00581E22"/>
    <w:rsid w:val="00582078"/>
    <w:rsid w:val="00582254"/>
    <w:rsid w:val="005822FD"/>
    <w:rsid w:val="00584326"/>
    <w:rsid w:val="00585C41"/>
    <w:rsid w:val="0058623E"/>
    <w:rsid w:val="00586A07"/>
    <w:rsid w:val="00587A38"/>
    <w:rsid w:val="00587E5C"/>
    <w:rsid w:val="00590C8F"/>
    <w:rsid w:val="005923B8"/>
    <w:rsid w:val="005925CC"/>
    <w:rsid w:val="0059456C"/>
    <w:rsid w:val="005949A8"/>
    <w:rsid w:val="0059504D"/>
    <w:rsid w:val="00595415"/>
    <w:rsid w:val="00595492"/>
    <w:rsid w:val="005957AC"/>
    <w:rsid w:val="00597652"/>
    <w:rsid w:val="00597DE5"/>
    <w:rsid w:val="00597FE6"/>
    <w:rsid w:val="005A025E"/>
    <w:rsid w:val="005A02B8"/>
    <w:rsid w:val="005A02BD"/>
    <w:rsid w:val="005A0436"/>
    <w:rsid w:val="005A080B"/>
    <w:rsid w:val="005A0A58"/>
    <w:rsid w:val="005A1DC7"/>
    <w:rsid w:val="005A1F30"/>
    <w:rsid w:val="005A28C1"/>
    <w:rsid w:val="005A2DF0"/>
    <w:rsid w:val="005A2F8D"/>
    <w:rsid w:val="005A35E8"/>
    <w:rsid w:val="005A3AED"/>
    <w:rsid w:val="005A3D8E"/>
    <w:rsid w:val="005A40F0"/>
    <w:rsid w:val="005A4336"/>
    <w:rsid w:val="005A4D3F"/>
    <w:rsid w:val="005A5131"/>
    <w:rsid w:val="005A5287"/>
    <w:rsid w:val="005A552F"/>
    <w:rsid w:val="005A5B55"/>
    <w:rsid w:val="005A5BC4"/>
    <w:rsid w:val="005A689B"/>
    <w:rsid w:val="005A6A7B"/>
    <w:rsid w:val="005A74EE"/>
    <w:rsid w:val="005A7821"/>
    <w:rsid w:val="005A7F22"/>
    <w:rsid w:val="005A7F85"/>
    <w:rsid w:val="005B12A5"/>
    <w:rsid w:val="005B17F5"/>
    <w:rsid w:val="005B1B2D"/>
    <w:rsid w:val="005B2163"/>
    <w:rsid w:val="005B3551"/>
    <w:rsid w:val="005B35CD"/>
    <w:rsid w:val="005B4435"/>
    <w:rsid w:val="005B4F95"/>
    <w:rsid w:val="005B509D"/>
    <w:rsid w:val="005B5D18"/>
    <w:rsid w:val="005B76A2"/>
    <w:rsid w:val="005B7E93"/>
    <w:rsid w:val="005C0703"/>
    <w:rsid w:val="005C0D47"/>
    <w:rsid w:val="005C161A"/>
    <w:rsid w:val="005C1BCB"/>
    <w:rsid w:val="005C1E05"/>
    <w:rsid w:val="005C22FD"/>
    <w:rsid w:val="005C2312"/>
    <w:rsid w:val="005C299E"/>
    <w:rsid w:val="005C2D30"/>
    <w:rsid w:val="005C3209"/>
    <w:rsid w:val="005C3CBC"/>
    <w:rsid w:val="005C4735"/>
    <w:rsid w:val="005C485F"/>
    <w:rsid w:val="005C4BE3"/>
    <w:rsid w:val="005C5642"/>
    <w:rsid w:val="005C5954"/>
    <w:rsid w:val="005C5C63"/>
    <w:rsid w:val="005C71FF"/>
    <w:rsid w:val="005D0585"/>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2F73"/>
    <w:rsid w:val="005E331D"/>
    <w:rsid w:val="005E3989"/>
    <w:rsid w:val="005E3B98"/>
    <w:rsid w:val="005E3BFC"/>
    <w:rsid w:val="005E417F"/>
    <w:rsid w:val="005E4659"/>
    <w:rsid w:val="005E489D"/>
    <w:rsid w:val="005E489E"/>
    <w:rsid w:val="005E4994"/>
    <w:rsid w:val="005E4F23"/>
    <w:rsid w:val="005E5683"/>
    <w:rsid w:val="005E5EB5"/>
    <w:rsid w:val="005E6454"/>
    <w:rsid w:val="005E64F0"/>
    <w:rsid w:val="005E6557"/>
    <w:rsid w:val="005E77C2"/>
    <w:rsid w:val="005E7C58"/>
    <w:rsid w:val="005F0DEA"/>
    <w:rsid w:val="005F0E4D"/>
    <w:rsid w:val="005F1386"/>
    <w:rsid w:val="005F17C2"/>
    <w:rsid w:val="005F2211"/>
    <w:rsid w:val="005F241D"/>
    <w:rsid w:val="005F3D69"/>
    <w:rsid w:val="005F4195"/>
    <w:rsid w:val="005F457B"/>
    <w:rsid w:val="005F4CD4"/>
    <w:rsid w:val="005F5095"/>
    <w:rsid w:val="005F56B0"/>
    <w:rsid w:val="005F71C1"/>
    <w:rsid w:val="005F7305"/>
    <w:rsid w:val="005F7447"/>
    <w:rsid w:val="005F7EC9"/>
    <w:rsid w:val="00600196"/>
    <w:rsid w:val="00600220"/>
    <w:rsid w:val="00600A54"/>
    <w:rsid w:val="00601181"/>
    <w:rsid w:val="00601764"/>
    <w:rsid w:val="006022D0"/>
    <w:rsid w:val="00602CE3"/>
    <w:rsid w:val="0060341F"/>
    <w:rsid w:val="00603908"/>
    <w:rsid w:val="006039FF"/>
    <w:rsid w:val="00603FDF"/>
    <w:rsid w:val="006040AE"/>
    <w:rsid w:val="00604239"/>
    <w:rsid w:val="00604693"/>
    <w:rsid w:val="00604A3D"/>
    <w:rsid w:val="0060555F"/>
    <w:rsid w:val="00605742"/>
    <w:rsid w:val="006062AD"/>
    <w:rsid w:val="00606D9F"/>
    <w:rsid w:val="00607ACC"/>
    <w:rsid w:val="00607F1F"/>
    <w:rsid w:val="0061029F"/>
    <w:rsid w:val="00610DCD"/>
    <w:rsid w:val="00610E1F"/>
    <w:rsid w:val="0061245B"/>
    <w:rsid w:val="006127AC"/>
    <w:rsid w:val="00612ACB"/>
    <w:rsid w:val="0061311D"/>
    <w:rsid w:val="006134D0"/>
    <w:rsid w:val="006144B9"/>
    <w:rsid w:val="00614B7B"/>
    <w:rsid w:val="00614D16"/>
    <w:rsid w:val="006154CA"/>
    <w:rsid w:val="00616807"/>
    <w:rsid w:val="00616ED4"/>
    <w:rsid w:val="00617F1B"/>
    <w:rsid w:val="00617FE2"/>
    <w:rsid w:val="0062047B"/>
    <w:rsid w:val="00621A4E"/>
    <w:rsid w:val="006232FD"/>
    <w:rsid w:val="006237FF"/>
    <w:rsid w:val="0062391F"/>
    <w:rsid w:val="00623F8D"/>
    <w:rsid w:val="006241C7"/>
    <w:rsid w:val="00624349"/>
    <w:rsid w:val="00626292"/>
    <w:rsid w:val="006264DE"/>
    <w:rsid w:val="00626981"/>
    <w:rsid w:val="00627543"/>
    <w:rsid w:val="00627CD8"/>
    <w:rsid w:val="00630646"/>
    <w:rsid w:val="00630CF0"/>
    <w:rsid w:val="00631A90"/>
    <w:rsid w:val="00632422"/>
    <w:rsid w:val="00632970"/>
    <w:rsid w:val="006330A2"/>
    <w:rsid w:val="0063353B"/>
    <w:rsid w:val="00634151"/>
    <w:rsid w:val="006344EA"/>
    <w:rsid w:val="00634A78"/>
    <w:rsid w:val="00635089"/>
    <w:rsid w:val="00637EA4"/>
    <w:rsid w:val="00640DCB"/>
    <w:rsid w:val="0064125B"/>
    <w:rsid w:val="00641356"/>
    <w:rsid w:val="00642025"/>
    <w:rsid w:val="00642F1C"/>
    <w:rsid w:val="00643055"/>
    <w:rsid w:val="006430D2"/>
    <w:rsid w:val="006447E5"/>
    <w:rsid w:val="00646C94"/>
    <w:rsid w:val="00646EC0"/>
    <w:rsid w:val="00647F62"/>
    <w:rsid w:val="00647FF2"/>
    <w:rsid w:val="00647FF3"/>
    <w:rsid w:val="006500D0"/>
    <w:rsid w:val="0065107F"/>
    <w:rsid w:val="00651526"/>
    <w:rsid w:val="006522E2"/>
    <w:rsid w:val="00653BE9"/>
    <w:rsid w:val="00654CD0"/>
    <w:rsid w:val="006555EA"/>
    <w:rsid w:val="00655B0A"/>
    <w:rsid w:val="006566E2"/>
    <w:rsid w:val="0065671B"/>
    <w:rsid w:val="006571CC"/>
    <w:rsid w:val="006572BC"/>
    <w:rsid w:val="00657905"/>
    <w:rsid w:val="00657F2B"/>
    <w:rsid w:val="00660B41"/>
    <w:rsid w:val="006611BA"/>
    <w:rsid w:val="00662DB6"/>
    <w:rsid w:val="00663A17"/>
    <w:rsid w:val="00663BEE"/>
    <w:rsid w:val="00664AB9"/>
    <w:rsid w:val="0066568A"/>
    <w:rsid w:val="00665EDB"/>
    <w:rsid w:val="00666061"/>
    <w:rsid w:val="00667424"/>
    <w:rsid w:val="006676BA"/>
    <w:rsid w:val="00667792"/>
    <w:rsid w:val="00667877"/>
    <w:rsid w:val="00670BE4"/>
    <w:rsid w:val="00670F81"/>
    <w:rsid w:val="00671012"/>
    <w:rsid w:val="00671232"/>
    <w:rsid w:val="00671677"/>
    <w:rsid w:val="006717C5"/>
    <w:rsid w:val="0067184C"/>
    <w:rsid w:val="0067219B"/>
    <w:rsid w:val="0067399F"/>
    <w:rsid w:val="006742C7"/>
    <w:rsid w:val="00674DCF"/>
    <w:rsid w:val="00674E07"/>
    <w:rsid w:val="006750F2"/>
    <w:rsid w:val="006758DE"/>
    <w:rsid w:val="00677392"/>
    <w:rsid w:val="006778C1"/>
    <w:rsid w:val="00677F00"/>
    <w:rsid w:val="006817CC"/>
    <w:rsid w:val="00681C1D"/>
    <w:rsid w:val="00681D89"/>
    <w:rsid w:val="00682108"/>
    <w:rsid w:val="00682483"/>
    <w:rsid w:val="00682C75"/>
    <w:rsid w:val="00683453"/>
    <w:rsid w:val="00683538"/>
    <w:rsid w:val="0068498C"/>
    <w:rsid w:val="00684D46"/>
    <w:rsid w:val="00684D89"/>
    <w:rsid w:val="0068553C"/>
    <w:rsid w:val="00685596"/>
    <w:rsid w:val="00685F34"/>
    <w:rsid w:val="00686307"/>
    <w:rsid w:val="00687067"/>
    <w:rsid w:val="0068782B"/>
    <w:rsid w:val="0068785F"/>
    <w:rsid w:val="00690A85"/>
    <w:rsid w:val="00690B18"/>
    <w:rsid w:val="00690B32"/>
    <w:rsid w:val="00690E65"/>
    <w:rsid w:val="006917D8"/>
    <w:rsid w:val="00692EE0"/>
    <w:rsid w:val="006931BC"/>
    <w:rsid w:val="00693CF3"/>
    <w:rsid w:val="00694DF1"/>
    <w:rsid w:val="00695C23"/>
    <w:rsid w:val="006960E4"/>
    <w:rsid w:val="006975A8"/>
    <w:rsid w:val="006A0367"/>
    <w:rsid w:val="006A1FE6"/>
    <w:rsid w:val="006A25A9"/>
    <w:rsid w:val="006A2BA1"/>
    <w:rsid w:val="006A2EC5"/>
    <w:rsid w:val="006A3277"/>
    <w:rsid w:val="006A3399"/>
    <w:rsid w:val="006A3F04"/>
    <w:rsid w:val="006A4355"/>
    <w:rsid w:val="006A48C0"/>
    <w:rsid w:val="006A51A8"/>
    <w:rsid w:val="006A5946"/>
    <w:rsid w:val="006A7CCA"/>
    <w:rsid w:val="006B0203"/>
    <w:rsid w:val="006B0311"/>
    <w:rsid w:val="006B0473"/>
    <w:rsid w:val="006B152C"/>
    <w:rsid w:val="006B2437"/>
    <w:rsid w:val="006B2A59"/>
    <w:rsid w:val="006B2FAE"/>
    <w:rsid w:val="006B33E8"/>
    <w:rsid w:val="006B4483"/>
    <w:rsid w:val="006B4BB3"/>
    <w:rsid w:val="006B58B0"/>
    <w:rsid w:val="006B6A11"/>
    <w:rsid w:val="006B7AAF"/>
    <w:rsid w:val="006B7E12"/>
    <w:rsid w:val="006C0FB3"/>
    <w:rsid w:val="006C1B0E"/>
    <w:rsid w:val="006C2B41"/>
    <w:rsid w:val="006C2F8B"/>
    <w:rsid w:val="006C39A9"/>
    <w:rsid w:val="006C44C5"/>
    <w:rsid w:val="006C44CF"/>
    <w:rsid w:val="006C53D9"/>
    <w:rsid w:val="006C5AA4"/>
    <w:rsid w:val="006C5C7A"/>
    <w:rsid w:val="006C6A44"/>
    <w:rsid w:val="006C7859"/>
    <w:rsid w:val="006C7BEB"/>
    <w:rsid w:val="006C7F1F"/>
    <w:rsid w:val="006D0C20"/>
    <w:rsid w:val="006D15CF"/>
    <w:rsid w:val="006D1686"/>
    <w:rsid w:val="006D21AF"/>
    <w:rsid w:val="006D418D"/>
    <w:rsid w:val="006D4A90"/>
    <w:rsid w:val="006D4A91"/>
    <w:rsid w:val="006D4DEC"/>
    <w:rsid w:val="006D50F0"/>
    <w:rsid w:val="006D60CC"/>
    <w:rsid w:val="006D7643"/>
    <w:rsid w:val="006E0818"/>
    <w:rsid w:val="006E0BDC"/>
    <w:rsid w:val="006E0E7D"/>
    <w:rsid w:val="006E1BC9"/>
    <w:rsid w:val="006E2164"/>
    <w:rsid w:val="006E2AB1"/>
    <w:rsid w:val="006E2F9C"/>
    <w:rsid w:val="006E30BD"/>
    <w:rsid w:val="006E3449"/>
    <w:rsid w:val="006E351D"/>
    <w:rsid w:val="006E3723"/>
    <w:rsid w:val="006E399D"/>
    <w:rsid w:val="006E4815"/>
    <w:rsid w:val="006E4826"/>
    <w:rsid w:val="006E48FE"/>
    <w:rsid w:val="006E5534"/>
    <w:rsid w:val="006E55EB"/>
    <w:rsid w:val="006E5E2E"/>
    <w:rsid w:val="006E6D11"/>
    <w:rsid w:val="006E6D3C"/>
    <w:rsid w:val="006E7930"/>
    <w:rsid w:val="006F032D"/>
    <w:rsid w:val="006F078A"/>
    <w:rsid w:val="006F1183"/>
    <w:rsid w:val="006F15B6"/>
    <w:rsid w:val="006F1C14"/>
    <w:rsid w:val="006F22E1"/>
    <w:rsid w:val="006F249A"/>
    <w:rsid w:val="006F37A5"/>
    <w:rsid w:val="006F4906"/>
    <w:rsid w:val="006F585D"/>
    <w:rsid w:val="006F58A2"/>
    <w:rsid w:val="006F58DD"/>
    <w:rsid w:val="006F6067"/>
    <w:rsid w:val="006F6B62"/>
    <w:rsid w:val="006F6B86"/>
    <w:rsid w:val="006F7032"/>
    <w:rsid w:val="006F79DB"/>
    <w:rsid w:val="006F7F95"/>
    <w:rsid w:val="007002D1"/>
    <w:rsid w:val="00700613"/>
    <w:rsid w:val="007009CD"/>
    <w:rsid w:val="00700B2E"/>
    <w:rsid w:val="0070108E"/>
    <w:rsid w:val="00701267"/>
    <w:rsid w:val="007012F8"/>
    <w:rsid w:val="00701385"/>
    <w:rsid w:val="00701526"/>
    <w:rsid w:val="00702197"/>
    <w:rsid w:val="0070239E"/>
    <w:rsid w:val="00703591"/>
    <w:rsid w:val="00703872"/>
    <w:rsid w:val="0070464F"/>
    <w:rsid w:val="0070480A"/>
    <w:rsid w:val="00704FE0"/>
    <w:rsid w:val="00705F56"/>
    <w:rsid w:val="00707467"/>
    <w:rsid w:val="00707716"/>
    <w:rsid w:val="007077C8"/>
    <w:rsid w:val="007077D4"/>
    <w:rsid w:val="00707888"/>
    <w:rsid w:val="00710D19"/>
    <w:rsid w:val="007137B2"/>
    <w:rsid w:val="00713865"/>
    <w:rsid w:val="007153A4"/>
    <w:rsid w:val="0071573E"/>
    <w:rsid w:val="0071638E"/>
    <w:rsid w:val="00716D62"/>
    <w:rsid w:val="00716FD2"/>
    <w:rsid w:val="0071721D"/>
    <w:rsid w:val="007205D2"/>
    <w:rsid w:val="00720CBB"/>
    <w:rsid w:val="007211A9"/>
    <w:rsid w:val="007214BB"/>
    <w:rsid w:val="00721E06"/>
    <w:rsid w:val="00722185"/>
    <w:rsid w:val="00722BF4"/>
    <w:rsid w:val="00724157"/>
    <w:rsid w:val="007244DF"/>
    <w:rsid w:val="00724509"/>
    <w:rsid w:val="007250D4"/>
    <w:rsid w:val="007251A6"/>
    <w:rsid w:val="0072582E"/>
    <w:rsid w:val="0072591F"/>
    <w:rsid w:val="0072636D"/>
    <w:rsid w:val="0072688B"/>
    <w:rsid w:val="00726ACB"/>
    <w:rsid w:val="007270D4"/>
    <w:rsid w:val="007271FE"/>
    <w:rsid w:val="0072737A"/>
    <w:rsid w:val="007277F8"/>
    <w:rsid w:val="007279C5"/>
    <w:rsid w:val="00727A89"/>
    <w:rsid w:val="00727FD3"/>
    <w:rsid w:val="00730492"/>
    <w:rsid w:val="00730638"/>
    <w:rsid w:val="007306B4"/>
    <w:rsid w:val="007309EC"/>
    <w:rsid w:val="007318A6"/>
    <w:rsid w:val="00731DEE"/>
    <w:rsid w:val="00732315"/>
    <w:rsid w:val="007323D6"/>
    <w:rsid w:val="007342FE"/>
    <w:rsid w:val="00734844"/>
    <w:rsid w:val="007348B3"/>
    <w:rsid w:val="00734F4E"/>
    <w:rsid w:val="007356EF"/>
    <w:rsid w:val="00735A51"/>
    <w:rsid w:val="00737E00"/>
    <w:rsid w:val="00737F62"/>
    <w:rsid w:val="00740851"/>
    <w:rsid w:val="00741068"/>
    <w:rsid w:val="00741702"/>
    <w:rsid w:val="00741F0A"/>
    <w:rsid w:val="00742081"/>
    <w:rsid w:val="00742B83"/>
    <w:rsid w:val="00745CC0"/>
    <w:rsid w:val="0074641B"/>
    <w:rsid w:val="00746F78"/>
    <w:rsid w:val="0074704E"/>
    <w:rsid w:val="007470D4"/>
    <w:rsid w:val="00747620"/>
    <w:rsid w:val="007479DB"/>
    <w:rsid w:val="00750AF1"/>
    <w:rsid w:val="00750B34"/>
    <w:rsid w:val="00750D7E"/>
    <w:rsid w:val="00751118"/>
    <w:rsid w:val="007519FD"/>
    <w:rsid w:val="00751C31"/>
    <w:rsid w:val="00751D70"/>
    <w:rsid w:val="00751F98"/>
    <w:rsid w:val="0075202E"/>
    <w:rsid w:val="0075218C"/>
    <w:rsid w:val="00752385"/>
    <w:rsid w:val="007525A0"/>
    <w:rsid w:val="007525F4"/>
    <w:rsid w:val="00752773"/>
    <w:rsid w:val="00753022"/>
    <w:rsid w:val="00753297"/>
    <w:rsid w:val="007532A9"/>
    <w:rsid w:val="0075390D"/>
    <w:rsid w:val="00753E54"/>
    <w:rsid w:val="00753FE9"/>
    <w:rsid w:val="007542FF"/>
    <w:rsid w:val="0075468C"/>
    <w:rsid w:val="007546B6"/>
    <w:rsid w:val="00754AC3"/>
    <w:rsid w:val="007560BA"/>
    <w:rsid w:val="007560C3"/>
    <w:rsid w:val="007561C4"/>
    <w:rsid w:val="0075693E"/>
    <w:rsid w:val="00756A2A"/>
    <w:rsid w:val="00757741"/>
    <w:rsid w:val="00757DB1"/>
    <w:rsid w:val="00757F3A"/>
    <w:rsid w:val="0076035F"/>
    <w:rsid w:val="007605DF"/>
    <w:rsid w:val="007607E5"/>
    <w:rsid w:val="007615E9"/>
    <w:rsid w:val="00763968"/>
    <w:rsid w:val="00764201"/>
    <w:rsid w:val="00764EFC"/>
    <w:rsid w:val="00765068"/>
    <w:rsid w:val="00765213"/>
    <w:rsid w:val="007655DE"/>
    <w:rsid w:val="00765600"/>
    <w:rsid w:val="007668E9"/>
    <w:rsid w:val="00767B67"/>
    <w:rsid w:val="00767E14"/>
    <w:rsid w:val="007715E8"/>
    <w:rsid w:val="00771D7B"/>
    <w:rsid w:val="007734C8"/>
    <w:rsid w:val="00773F7D"/>
    <w:rsid w:val="00774053"/>
    <w:rsid w:val="007740B3"/>
    <w:rsid w:val="007740EE"/>
    <w:rsid w:val="007743C2"/>
    <w:rsid w:val="00776004"/>
    <w:rsid w:val="007768AA"/>
    <w:rsid w:val="00777CAD"/>
    <w:rsid w:val="00780708"/>
    <w:rsid w:val="00781A21"/>
    <w:rsid w:val="00783D97"/>
    <w:rsid w:val="0078486B"/>
    <w:rsid w:val="00784C2D"/>
    <w:rsid w:val="00784F89"/>
    <w:rsid w:val="00785046"/>
    <w:rsid w:val="00785879"/>
    <w:rsid w:val="00785A39"/>
    <w:rsid w:val="00786B4A"/>
    <w:rsid w:val="00786EA8"/>
    <w:rsid w:val="007875FF"/>
    <w:rsid w:val="007877E6"/>
    <w:rsid w:val="0078791B"/>
    <w:rsid w:val="00787965"/>
    <w:rsid w:val="00787D8A"/>
    <w:rsid w:val="00790277"/>
    <w:rsid w:val="007911A7"/>
    <w:rsid w:val="007911EB"/>
    <w:rsid w:val="007913F3"/>
    <w:rsid w:val="00791405"/>
    <w:rsid w:val="00791683"/>
    <w:rsid w:val="00791A49"/>
    <w:rsid w:val="00791EBC"/>
    <w:rsid w:val="00791F6C"/>
    <w:rsid w:val="0079252A"/>
    <w:rsid w:val="00792EF9"/>
    <w:rsid w:val="00793430"/>
    <w:rsid w:val="00793577"/>
    <w:rsid w:val="00793FB4"/>
    <w:rsid w:val="00794666"/>
    <w:rsid w:val="00794D04"/>
    <w:rsid w:val="007954E6"/>
    <w:rsid w:val="00796A43"/>
    <w:rsid w:val="007970B9"/>
    <w:rsid w:val="007A1943"/>
    <w:rsid w:val="007A1C02"/>
    <w:rsid w:val="007A1CDC"/>
    <w:rsid w:val="007A1D9E"/>
    <w:rsid w:val="007A2DE9"/>
    <w:rsid w:val="007A2FC5"/>
    <w:rsid w:val="007A36CA"/>
    <w:rsid w:val="007A39CB"/>
    <w:rsid w:val="007A446A"/>
    <w:rsid w:val="007A470E"/>
    <w:rsid w:val="007A4D7D"/>
    <w:rsid w:val="007A529C"/>
    <w:rsid w:val="007A6476"/>
    <w:rsid w:val="007A6741"/>
    <w:rsid w:val="007A777A"/>
    <w:rsid w:val="007A7FEC"/>
    <w:rsid w:val="007B0857"/>
    <w:rsid w:val="007B0AB2"/>
    <w:rsid w:val="007B0C9F"/>
    <w:rsid w:val="007B0EE1"/>
    <w:rsid w:val="007B29A6"/>
    <w:rsid w:val="007B32C0"/>
    <w:rsid w:val="007B3AD3"/>
    <w:rsid w:val="007B4847"/>
    <w:rsid w:val="007B4CCC"/>
    <w:rsid w:val="007B51B5"/>
    <w:rsid w:val="007B547D"/>
    <w:rsid w:val="007B64BE"/>
    <w:rsid w:val="007B6754"/>
    <w:rsid w:val="007B6A93"/>
    <w:rsid w:val="007B7ABE"/>
    <w:rsid w:val="007B7FEC"/>
    <w:rsid w:val="007C0278"/>
    <w:rsid w:val="007C19F9"/>
    <w:rsid w:val="007C3669"/>
    <w:rsid w:val="007C3798"/>
    <w:rsid w:val="007C3AA2"/>
    <w:rsid w:val="007C3B8B"/>
    <w:rsid w:val="007C3D51"/>
    <w:rsid w:val="007C3D79"/>
    <w:rsid w:val="007C3D86"/>
    <w:rsid w:val="007C3EB8"/>
    <w:rsid w:val="007C72E5"/>
    <w:rsid w:val="007C7729"/>
    <w:rsid w:val="007D0856"/>
    <w:rsid w:val="007D2107"/>
    <w:rsid w:val="007D2162"/>
    <w:rsid w:val="007D3086"/>
    <w:rsid w:val="007D3D34"/>
    <w:rsid w:val="007D3EAE"/>
    <w:rsid w:val="007D4381"/>
    <w:rsid w:val="007D4ED8"/>
    <w:rsid w:val="007D4F18"/>
    <w:rsid w:val="007D5895"/>
    <w:rsid w:val="007D6311"/>
    <w:rsid w:val="007D674E"/>
    <w:rsid w:val="007D6B1C"/>
    <w:rsid w:val="007D6D78"/>
    <w:rsid w:val="007D6D87"/>
    <w:rsid w:val="007D713E"/>
    <w:rsid w:val="007D747F"/>
    <w:rsid w:val="007D77AB"/>
    <w:rsid w:val="007D7E33"/>
    <w:rsid w:val="007E0343"/>
    <w:rsid w:val="007E04DF"/>
    <w:rsid w:val="007E07C7"/>
    <w:rsid w:val="007E0D7F"/>
    <w:rsid w:val="007E0F95"/>
    <w:rsid w:val="007E18D2"/>
    <w:rsid w:val="007E194C"/>
    <w:rsid w:val="007E2C6E"/>
    <w:rsid w:val="007E30DF"/>
    <w:rsid w:val="007E4B1C"/>
    <w:rsid w:val="007E4FD4"/>
    <w:rsid w:val="007E537F"/>
    <w:rsid w:val="007E6F8B"/>
    <w:rsid w:val="007E7037"/>
    <w:rsid w:val="007E70F8"/>
    <w:rsid w:val="007E724C"/>
    <w:rsid w:val="007E73DB"/>
    <w:rsid w:val="007F00CF"/>
    <w:rsid w:val="007F0B9F"/>
    <w:rsid w:val="007F0CFC"/>
    <w:rsid w:val="007F15C8"/>
    <w:rsid w:val="007F1CF8"/>
    <w:rsid w:val="007F20BE"/>
    <w:rsid w:val="007F20F1"/>
    <w:rsid w:val="007F2284"/>
    <w:rsid w:val="007F2382"/>
    <w:rsid w:val="007F32E8"/>
    <w:rsid w:val="007F3AF5"/>
    <w:rsid w:val="007F4626"/>
    <w:rsid w:val="007F5CE0"/>
    <w:rsid w:val="007F747A"/>
    <w:rsid w:val="007F7544"/>
    <w:rsid w:val="007F7EF6"/>
    <w:rsid w:val="00800995"/>
    <w:rsid w:val="008017C2"/>
    <w:rsid w:val="008018C0"/>
    <w:rsid w:val="00801A39"/>
    <w:rsid w:val="00802B2D"/>
    <w:rsid w:val="00802D62"/>
    <w:rsid w:val="0080364F"/>
    <w:rsid w:val="00803B93"/>
    <w:rsid w:val="00804226"/>
    <w:rsid w:val="0080458E"/>
    <w:rsid w:val="008048F6"/>
    <w:rsid w:val="00806032"/>
    <w:rsid w:val="00806445"/>
    <w:rsid w:val="00806501"/>
    <w:rsid w:val="0080788E"/>
    <w:rsid w:val="008079F1"/>
    <w:rsid w:val="00807DBB"/>
    <w:rsid w:val="00810485"/>
    <w:rsid w:val="0081058D"/>
    <w:rsid w:val="00810809"/>
    <w:rsid w:val="008111B9"/>
    <w:rsid w:val="00811E9D"/>
    <w:rsid w:val="00812295"/>
    <w:rsid w:val="00812370"/>
    <w:rsid w:val="00812618"/>
    <w:rsid w:val="00812AC0"/>
    <w:rsid w:val="00813258"/>
    <w:rsid w:val="00813FA5"/>
    <w:rsid w:val="00813FE8"/>
    <w:rsid w:val="0081466B"/>
    <w:rsid w:val="008149EE"/>
    <w:rsid w:val="0081528C"/>
    <w:rsid w:val="008153B5"/>
    <w:rsid w:val="00815E10"/>
    <w:rsid w:val="00817171"/>
    <w:rsid w:val="00817702"/>
    <w:rsid w:val="00817C6E"/>
    <w:rsid w:val="008207E8"/>
    <w:rsid w:val="0082085E"/>
    <w:rsid w:val="00820EB5"/>
    <w:rsid w:val="00821A0D"/>
    <w:rsid w:val="008221DE"/>
    <w:rsid w:val="00822EEB"/>
    <w:rsid w:val="00823025"/>
    <w:rsid w:val="00823625"/>
    <w:rsid w:val="00823B68"/>
    <w:rsid w:val="00824358"/>
    <w:rsid w:val="00824C25"/>
    <w:rsid w:val="008259D5"/>
    <w:rsid w:val="00825BE4"/>
    <w:rsid w:val="00825DD3"/>
    <w:rsid w:val="008263B3"/>
    <w:rsid w:val="008269D9"/>
    <w:rsid w:val="00826A1B"/>
    <w:rsid w:val="00827243"/>
    <w:rsid w:val="0082765D"/>
    <w:rsid w:val="00827AE6"/>
    <w:rsid w:val="00827B43"/>
    <w:rsid w:val="00827BB8"/>
    <w:rsid w:val="008302E4"/>
    <w:rsid w:val="008305D5"/>
    <w:rsid w:val="008313A8"/>
    <w:rsid w:val="008324B6"/>
    <w:rsid w:val="008326B2"/>
    <w:rsid w:val="00832E6D"/>
    <w:rsid w:val="008333F5"/>
    <w:rsid w:val="00833A1B"/>
    <w:rsid w:val="00834946"/>
    <w:rsid w:val="008355C7"/>
    <w:rsid w:val="00835C0B"/>
    <w:rsid w:val="00835E5C"/>
    <w:rsid w:val="008365F3"/>
    <w:rsid w:val="008371B7"/>
    <w:rsid w:val="00837515"/>
    <w:rsid w:val="008400A7"/>
    <w:rsid w:val="0084012A"/>
    <w:rsid w:val="0084098A"/>
    <w:rsid w:val="00840F55"/>
    <w:rsid w:val="008410DD"/>
    <w:rsid w:val="0084118C"/>
    <w:rsid w:val="00841815"/>
    <w:rsid w:val="0084309E"/>
    <w:rsid w:val="008449B8"/>
    <w:rsid w:val="00844C5A"/>
    <w:rsid w:val="00845838"/>
    <w:rsid w:val="00846831"/>
    <w:rsid w:val="0084683E"/>
    <w:rsid w:val="0084698D"/>
    <w:rsid w:val="00846D1F"/>
    <w:rsid w:val="008500F3"/>
    <w:rsid w:val="00850852"/>
    <w:rsid w:val="00850DCE"/>
    <w:rsid w:val="008511B6"/>
    <w:rsid w:val="00851AD8"/>
    <w:rsid w:val="0085324D"/>
    <w:rsid w:val="008533FB"/>
    <w:rsid w:val="00853A9B"/>
    <w:rsid w:val="00853C66"/>
    <w:rsid w:val="008546FC"/>
    <w:rsid w:val="008549D9"/>
    <w:rsid w:val="00855ABB"/>
    <w:rsid w:val="00855AE8"/>
    <w:rsid w:val="00856BAA"/>
    <w:rsid w:val="00856C06"/>
    <w:rsid w:val="00857A37"/>
    <w:rsid w:val="00857A48"/>
    <w:rsid w:val="00857B0D"/>
    <w:rsid w:val="00857B89"/>
    <w:rsid w:val="0086075F"/>
    <w:rsid w:val="00860897"/>
    <w:rsid w:val="00860935"/>
    <w:rsid w:val="008611C7"/>
    <w:rsid w:val="008618C3"/>
    <w:rsid w:val="00862C8F"/>
    <w:rsid w:val="008631DC"/>
    <w:rsid w:val="00864E30"/>
    <w:rsid w:val="00864E45"/>
    <w:rsid w:val="00864F85"/>
    <w:rsid w:val="00865303"/>
    <w:rsid w:val="00865532"/>
    <w:rsid w:val="00865E58"/>
    <w:rsid w:val="00870331"/>
    <w:rsid w:val="00870EEA"/>
    <w:rsid w:val="00871929"/>
    <w:rsid w:val="0087271C"/>
    <w:rsid w:val="00872A60"/>
    <w:rsid w:val="00872BCC"/>
    <w:rsid w:val="00873630"/>
    <w:rsid w:val="008736F9"/>
    <w:rsid w:val="008737D3"/>
    <w:rsid w:val="00873BF2"/>
    <w:rsid w:val="008746A5"/>
    <w:rsid w:val="008747E0"/>
    <w:rsid w:val="00874862"/>
    <w:rsid w:val="008751B1"/>
    <w:rsid w:val="00875BD2"/>
    <w:rsid w:val="00875D28"/>
    <w:rsid w:val="008764DD"/>
    <w:rsid w:val="0087659C"/>
    <w:rsid w:val="00876841"/>
    <w:rsid w:val="00877577"/>
    <w:rsid w:val="00880457"/>
    <w:rsid w:val="00880535"/>
    <w:rsid w:val="008806B7"/>
    <w:rsid w:val="008807E9"/>
    <w:rsid w:val="008810AA"/>
    <w:rsid w:val="008825DA"/>
    <w:rsid w:val="008827A8"/>
    <w:rsid w:val="00882B3C"/>
    <w:rsid w:val="00883AE3"/>
    <w:rsid w:val="0088489E"/>
    <w:rsid w:val="00884F2F"/>
    <w:rsid w:val="008867AC"/>
    <w:rsid w:val="00887A0A"/>
    <w:rsid w:val="00887DF3"/>
    <w:rsid w:val="00887E98"/>
    <w:rsid w:val="008904CF"/>
    <w:rsid w:val="00890E10"/>
    <w:rsid w:val="0089103F"/>
    <w:rsid w:val="00892C57"/>
    <w:rsid w:val="00893068"/>
    <w:rsid w:val="0089335D"/>
    <w:rsid w:val="00893A14"/>
    <w:rsid w:val="00893DB8"/>
    <w:rsid w:val="00894714"/>
    <w:rsid w:val="00894A1C"/>
    <w:rsid w:val="00894DAC"/>
    <w:rsid w:val="008960F2"/>
    <w:rsid w:val="008972C3"/>
    <w:rsid w:val="008974C6"/>
    <w:rsid w:val="008979BA"/>
    <w:rsid w:val="008A04CB"/>
    <w:rsid w:val="008A08E6"/>
    <w:rsid w:val="008A0A2E"/>
    <w:rsid w:val="008A0F75"/>
    <w:rsid w:val="008A2A98"/>
    <w:rsid w:val="008A2E1E"/>
    <w:rsid w:val="008A52C5"/>
    <w:rsid w:val="008A581A"/>
    <w:rsid w:val="008A64A8"/>
    <w:rsid w:val="008A6A57"/>
    <w:rsid w:val="008A6F5C"/>
    <w:rsid w:val="008A70E6"/>
    <w:rsid w:val="008B0622"/>
    <w:rsid w:val="008B0683"/>
    <w:rsid w:val="008B0A59"/>
    <w:rsid w:val="008B15F2"/>
    <w:rsid w:val="008B1D10"/>
    <w:rsid w:val="008B2B59"/>
    <w:rsid w:val="008B2EAA"/>
    <w:rsid w:val="008B2F94"/>
    <w:rsid w:val="008B3859"/>
    <w:rsid w:val="008B38AF"/>
    <w:rsid w:val="008B3D5A"/>
    <w:rsid w:val="008B3F5E"/>
    <w:rsid w:val="008B45A7"/>
    <w:rsid w:val="008B4C65"/>
    <w:rsid w:val="008B517C"/>
    <w:rsid w:val="008B5B3F"/>
    <w:rsid w:val="008B62C1"/>
    <w:rsid w:val="008B6336"/>
    <w:rsid w:val="008B6AB9"/>
    <w:rsid w:val="008B6DB8"/>
    <w:rsid w:val="008B7C88"/>
    <w:rsid w:val="008C0418"/>
    <w:rsid w:val="008C08C3"/>
    <w:rsid w:val="008C0A5B"/>
    <w:rsid w:val="008C0EB3"/>
    <w:rsid w:val="008C127B"/>
    <w:rsid w:val="008C1A5C"/>
    <w:rsid w:val="008C33B5"/>
    <w:rsid w:val="008C3975"/>
    <w:rsid w:val="008C4757"/>
    <w:rsid w:val="008C48F3"/>
    <w:rsid w:val="008C4B6D"/>
    <w:rsid w:val="008C4ECA"/>
    <w:rsid w:val="008C5032"/>
    <w:rsid w:val="008C53D4"/>
    <w:rsid w:val="008C6A17"/>
    <w:rsid w:val="008C6B67"/>
    <w:rsid w:val="008C6DD7"/>
    <w:rsid w:val="008C70B4"/>
    <w:rsid w:val="008C7255"/>
    <w:rsid w:val="008C73B4"/>
    <w:rsid w:val="008C7800"/>
    <w:rsid w:val="008C7B2C"/>
    <w:rsid w:val="008C7EBA"/>
    <w:rsid w:val="008D0558"/>
    <w:rsid w:val="008D0B80"/>
    <w:rsid w:val="008D1B79"/>
    <w:rsid w:val="008D1E3F"/>
    <w:rsid w:val="008D207C"/>
    <w:rsid w:val="008D21C5"/>
    <w:rsid w:val="008D2314"/>
    <w:rsid w:val="008D2EC4"/>
    <w:rsid w:val="008D39D5"/>
    <w:rsid w:val="008D4A4C"/>
    <w:rsid w:val="008D56C2"/>
    <w:rsid w:val="008D5BCB"/>
    <w:rsid w:val="008D66D5"/>
    <w:rsid w:val="008D6722"/>
    <w:rsid w:val="008D677A"/>
    <w:rsid w:val="008D6B43"/>
    <w:rsid w:val="008D77D1"/>
    <w:rsid w:val="008D78EB"/>
    <w:rsid w:val="008E02C3"/>
    <w:rsid w:val="008E0774"/>
    <w:rsid w:val="008E0E81"/>
    <w:rsid w:val="008E1BB7"/>
    <w:rsid w:val="008E1F69"/>
    <w:rsid w:val="008E29E4"/>
    <w:rsid w:val="008E2D9D"/>
    <w:rsid w:val="008E3881"/>
    <w:rsid w:val="008E4C85"/>
    <w:rsid w:val="008E545A"/>
    <w:rsid w:val="008E54F8"/>
    <w:rsid w:val="008E5E93"/>
    <w:rsid w:val="008E7796"/>
    <w:rsid w:val="008E77E5"/>
    <w:rsid w:val="008F0038"/>
    <w:rsid w:val="008F035C"/>
    <w:rsid w:val="008F0995"/>
    <w:rsid w:val="008F1667"/>
    <w:rsid w:val="008F16C4"/>
    <w:rsid w:val="008F19E9"/>
    <w:rsid w:val="008F23BF"/>
    <w:rsid w:val="008F3638"/>
    <w:rsid w:val="008F3E28"/>
    <w:rsid w:val="008F42D5"/>
    <w:rsid w:val="008F4A55"/>
    <w:rsid w:val="008F57D8"/>
    <w:rsid w:val="008F6076"/>
    <w:rsid w:val="008F6A8A"/>
    <w:rsid w:val="008F6D04"/>
    <w:rsid w:val="008F7807"/>
    <w:rsid w:val="008F7910"/>
    <w:rsid w:val="008F7E9E"/>
    <w:rsid w:val="0090013C"/>
    <w:rsid w:val="009003D7"/>
    <w:rsid w:val="009009D1"/>
    <w:rsid w:val="009013EB"/>
    <w:rsid w:val="00902629"/>
    <w:rsid w:val="00902834"/>
    <w:rsid w:val="009045F3"/>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7AA"/>
    <w:rsid w:val="0091590F"/>
    <w:rsid w:val="00915C63"/>
    <w:rsid w:val="00915F97"/>
    <w:rsid w:val="00916028"/>
    <w:rsid w:val="0092023D"/>
    <w:rsid w:val="00920B4E"/>
    <w:rsid w:val="009225E2"/>
    <w:rsid w:val="009242EE"/>
    <w:rsid w:val="009249A2"/>
    <w:rsid w:val="00924ABF"/>
    <w:rsid w:val="009250F6"/>
    <w:rsid w:val="0092540C"/>
    <w:rsid w:val="00925B58"/>
    <w:rsid w:val="00925E0F"/>
    <w:rsid w:val="00926AF6"/>
    <w:rsid w:val="00926E83"/>
    <w:rsid w:val="0092777B"/>
    <w:rsid w:val="0093157B"/>
    <w:rsid w:val="00931A57"/>
    <w:rsid w:val="00931B48"/>
    <w:rsid w:val="00931F95"/>
    <w:rsid w:val="00932C9D"/>
    <w:rsid w:val="00933365"/>
    <w:rsid w:val="00933560"/>
    <w:rsid w:val="00934102"/>
    <w:rsid w:val="00934580"/>
    <w:rsid w:val="00934C0F"/>
    <w:rsid w:val="00936154"/>
    <w:rsid w:val="009366C0"/>
    <w:rsid w:val="00936A95"/>
    <w:rsid w:val="00936B09"/>
    <w:rsid w:val="00937158"/>
    <w:rsid w:val="00940F39"/>
    <w:rsid w:val="009414E6"/>
    <w:rsid w:val="00942424"/>
    <w:rsid w:val="0094288C"/>
    <w:rsid w:val="0094296B"/>
    <w:rsid w:val="00942C44"/>
    <w:rsid w:val="009435E3"/>
    <w:rsid w:val="00943798"/>
    <w:rsid w:val="009451D2"/>
    <w:rsid w:val="0094549B"/>
    <w:rsid w:val="00945B52"/>
    <w:rsid w:val="00946D26"/>
    <w:rsid w:val="009475FC"/>
    <w:rsid w:val="00950122"/>
    <w:rsid w:val="00951F5D"/>
    <w:rsid w:val="009522CA"/>
    <w:rsid w:val="009528F9"/>
    <w:rsid w:val="009530F9"/>
    <w:rsid w:val="00953F5E"/>
    <w:rsid w:val="00954CCE"/>
    <w:rsid w:val="00955585"/>
    <w:rsid w:val="00956093"/>
    <w:rsid w:val="0095627B"/>
    <w:rsid w:val="009568BF"/>
    <w:rsid w:val="00957247"/>
    <w:rsid w:val="00957B33"/>
    <w:rsid w:val="00957DD7"/>
    <w:rsid w:val="0096033E"/>
    <w:rsid w:val="00960C4E"/>
    <w:rsid w:val="00960DF2"/>
    <w:rsid w:val="009610A6"/>
    <w:rsid w:val="0096199A"/>
    <w:rsid w:val="00962889"/>
    <w:rsid w:val="00962BFF"/>
    <w:rsid w:val="0096397B"/>
    <w:rsid w:val="00963EC0"/>
    <w:rsid w:val="009649B1"/>
    <w:rsid w:val="00964A64"/>
    <w:rsid w:val="00965663"/>
    <w:rsid w:val="00966587"/>
    <w:rsid w:val="00966FC5"/>
    <w:rsid w:val="009672E7"/>
    <w:rsid w:val="0096798E"/>
    <w:rsid w:val="00970580"/>
    <w:rsid w:val="00970A45"/>
    <w:rsid w:val="00970A81"/>
    <w:rsid w:val="00971591"/>
    <w:rsid w:val="00973435"/>
    <w:rsid w:val="009735FD"/>
    <w:rsid w:val="00973913"/>
    <w:rsid w:val="00973FD9"/>
    <w:rsid w:val="0097455F"/>
    <w:rsid w:val="00974564"/>
    <w:rsid w:val="00974BC7"/>
    <w:rsid w:val="00974D44"/>
    <w:rsid w:val="00974E99"/>
    <w:rsid w:val="00976005"/>
    <w:rsid w:val="009761B9"/>
    <w:rsid w:val="009764FA"/>
    <w:rsid w:val="00976771"/>
    <w:rsid w:val="0097695E"/>
    <w:rsid w:val="00976AEE"/>
    <w:rsid w:val="00976B4B"/>
    <w:rsid w:val="009773B0"/>
    <w:rsid w:val="00980192"/>
    <w:rsid w:val="00980A30"/>
    <w:rsid w:val="00980A5E"/>
    <w:rsid w:val="00980CA4"/>
    <w:rsid w:val="00981087"/>
    <w:rsid w:val="0098220E"/>
    <w:rsid w:val="00982691"/>
    <w:rsid w:val="009826A4"/>
    <w:rsid w:val="00982B30"/>
    <w:rsid w:val="00982D62"/>
    <w:rsid w:val="0098341B"/>
    <w:rsid w:val="00983796"/>
    <w:rsid w:val="00983BEC"/>
    <w:rsid w:val="009840DA"/>
    <w:rsid w:val="009849BA"/>
    <w:rsid w:val="00984D6B"/>
    <w:rsid w:val="00985571"/>
    <w:rsid w:val="00985E48"/>
    <w:rsid w:val="009862C5"/>
    <w:rsid w:val="009865F4"/>
    <w:rsid w:val="0098661F"/>
    <w:rsid w:val="009868A4"/>
    <w:rsid w:val="00986E68"/>
    <w:rsid w:val="00987936"/>
    <w:rsid w:val="00987EF3"/>
    <w:rsid w:val="00990432"/>
    <w:rsid w:val="00990F8A"/>
    <w:rsid w:val="00991CDC"/>
    <w:rsid w:val="00992928"/>
    <w:rsid w:val="00992C8A"/>
    <w:rsid w:val="00992CB8"/>
    <w:rsid w:val="00993DD0"/>
    <w:rsid w:val="00993E11"/>
    <w:rsid w:val="00994166"/>
    <w:rsid w:val="009944B9"/>
    <w:rsid w:val="0099456E"/>
    <w:rsid w:val="00994A6D"/>
    <w:rsid w:val="00994D97"/>
    <w:rsid w:val="00995150"/>
    <w:rsid w:val="009954E7"/>
    <w:rsid w:val="00995AB3"/>
    <w:rsid w:val="009961A5"/>
    <w:rsid w:val="0099629B"/>
    <w:rsid w:val="009962FF"/>
    <w:rsid w:val="009977A0"/>
    <w:rsid w:val="009A1DD2"/>
    <w:rsid w:val="009A1FCD"/>
    <w:rsid w:val="009A2006"/>
    <w:rsid w:val="009A2609"/>
    <w:rsid w:val="009A2739"/>
    <w:rsid w:val="009A2994"/>
    <w:rsid w:val="009A29FB"/>
    <w:rsid w:val="009A2E30"/>
    <w:rsid w:val="009A3303"/>
    <w:rsid w:val="009A3336"/>
    <w:rsid w:val="009A479F"/>
    <w:rsid w:val="009A4E9F"/>
    <w:rsid w:val="009A561F"/>
    <w:rsid w:val="009A5EC5"/>
    <w:rsid w:val="009A7C17"/>
    <w:rsid w:val="009A7D15"/>
    <w:rsid w:val="009B041B"/>
    <w:rsid w:val="009B1540"/>
    <w:rsid w:val="009B16C4"/>
    <w:rsid w:val="009B22FB"/>
    <w:rsid w:val="009B2303"/>
    <w:rsid w:val="009B3B4A"/>
    <w:rsid w:val="009B3C23"/>
    <w:rsid w:val="009B49DC"/>
    <w:rsid w:val="009B649C"/>
    <w:rsid w:val="009B6BE5"/>
    <w:rsid w:val="009B6D68"/>
    <w:rsid w:val="009B74FA"/>
    <w:rsid w:val="009B785E"/>
    <w:rsid w:val="009C00C9"/>
    <w:rsid w:val="009C0860"/>
    <w:rsid w:val="009C0B27"/>
    <w:rsid w:val="009C14AC"/>
    <w:rsid w:val="009C25D3"/>
    <w:rsid w:val="009C26F8"/>
    <w:rsid w:val="009C295C"/>
    <w:rsid w:val="009C29E7"/>
    <w:rsid w:val="009C2BD4"/>
    <w:rsid w:val="009C3C36"/>
    <w:rsid w:val="009C4530"/>
    <w:rsid w:val="009C52AB"/>
    <w:rsid w:val="009C564D"/>
    <w:rsid w:val="009C609E"/>
    <w:rsid w:val="009C68C3"/>
    <w:rsid w:val="009C6F44"/>
    <w:rsid w:val="009C705E"/>
    <w:rsid w:val="009C7086"/>
    <w:rsid w:val="009C728D"/>
    <w:rsid w:val="009C73CB"/>
    <w:rsid w:val="009C741D"/>
    <w:rsid w:val="009C7D65"/>
    <w:rsid w:val="009D0E1C"/>
    <w:rsid w:val="009D0E5A"/>
    <w:rsid w:val="009D1225"/>
    <w:rsid w:val="009D13A2"/>
    <w:rsid w:val="009D1A22"/>
    <w:rsid w:val="009D1A66"/>
    <w:rsid w:val="009D1F04"/>
    <w:rsid w:val="009D30A1"/>
    <w:rsid w:val="009D3CB0"/>
    <w:rsid w:val="009D41CF"/>
    <w:rsid w:val="009D45E3"/>
    <w:rsid w:val="009D6D6A"/>
    <w:rsid w:val="009D6DD1"/>
    <w:rsid w:val="009D6FCA"/>
    <w:rsid w:val="009D7F8F"/>
    <w:rsid w:val="009E03E8"/>
    <w:rsid w:val="009E1295"/>
    <w:rsid w:val="009E16EC"/>
    <w:rsid w:val="009E180E"/>
    <w:rsid w:val="009E281E"/>
    <w:rsid w:val="009E472A"/>
    <w:rsid w:val="009E4990"/>
    <w:rsid w:val="009E4A4D"/>
    <w:rsid w:val="009E55FB"/>
    <w:rsid w:val="009E58A1"/>
    <w:rsid w:val="009E5B3A"/>
    <w:rsid w:val="009E683F"/>
    <w:rsid w:val="009E7D90"/>
    <w:rsid w:val="009F0720"/>
    <w:rsid w:val="009F07F2"/>
    <w:rsid w:val="009F081F"/>
    <w:rsid w:val="009F1180"/>
    <w:rsid w:val="009F134D"/>
    <w:rsid w:val="009F178A"/>
    <w:rsid w:val="009F19E0"/>
    <w:rsid w:val="009F27F7"/>
    <w:rsid w:val="009F2804"/>
    <w:rsid w:val="009F2BEF"/>
    <w:rsid w:val="009F2DEC"/>
    <w:rsid w:val="009F322A"/>
    <w:rsid w:val="009F4532"/>
    <w:rsid w:val="009F5800"/>
    <w:rsid w:val="009F629C"/>
    <w:rsid w:val="009F730E"/>
    <w:rsid w:val="009F764C"/>
    <w:rsid w:val="009F798B"/>
    <w:rsid w:val="009F7F20"/>
    <w:rsid w:val="00A0024D"/>
    <w:rsid w:val="00A00A08"/>
    <w:rsid w:val="00A00FAF"/>
    <w:rsid w:val="00A0168E"/>
    <w:rsid w:val="00A01712"/>
    <w:rsid w:val="00A01B65"/>
    <w:rsid w:val="00A0239A"/>
    <w:rsid w:val="00A0291F"/>
    <w:rsid w:val="00A02BB3"/>
    <w:rsid w:val="00A03280"/>
    <w:rsid w:val="00A03395"/>
    <w:rsid w:val="00A03913"/>
    <w:rsid w:val="00A0395E"/>
    <w:rsid w:val="00A045FE"/>
    <w:rsid w:val="00A05740"/>
    <w:rsid w:val="00A05B04"/>
    <w:rsid w:val="00A06E42"/>
    <w:rsid w:val="00A07FD0"/>
    <w:rsid w:val="00A102CC"/>
    <w:rsid w:val="00A11667"/>
    <w:rsid w:val="00A11C6E"/>
    <w:rsid w:val="00A11C79"/>
    <w:rsid w:val="00A12BAA"/>
    <w:rsid w:val="00A139A2"/>
    <w:rsid w:val="00A13D2C"/>
    <w:rsid w:val="00A13E56"/>
    <w:rsid w:val="00A14374"/>
    <w:rsid w:val="00A143C1"/>
    <w:rsid w:val="00A148D2"/>
    <w:rsid w:val="00A14E93"/>
    <w:rsid w:val="00A152FA"/>
    <w:rsid w:val="00A15C11"/>
    <w:rsid w:val="00A16FF0"/>
    <w:rsid w:val="00A17267"/>
    <w:rsid w:val="00A17515"/>
    <w:rsid w:val="00A17E6B"/>
    <w:rsid w:val="00A2061C"/>
    <w:rsid w:val="00A20B84"/>
    <w:rsid w:val="00A21550"/>
    <w:rsid w:val="00A22775"/>
    <w:rsid w:val="00A22C78"/>
    <w:rsid w:val="00A23CC4"/>
    <w:rsid w:val="00A240FD"/>
    <w:rsid w:val="00A24838"/>
    <w:rsid w:val="00A24A6F"/>
    <w:rsid w:val="00A25A5B"/>
    <w:rsid w:val="00A25EB6"/>
    <w:rsid w:val="00A2603E"/>
    <w:rsid w:val="00A26884"/>
    <w:rsid w:val="00A26A6D"/>
    <w:rsid w:val="00A271FC"/>
    <w:rsid w:val="00A27DDA"/>
    <w:rsid w:val="00A30823"/>
    <w:rsid w:val="00A30E7D"/>
    <w:rsid w:val="00A30E8F"/>
    <w:rsid w:val="00A31890"/>
    <w:rsid w:val="00A32A0A"/>
    <w:rsid w:val="00A3316A"/>
    <w:rsid w:val="00A33333"/>
    <w:rsid w:val="00A33B2A"/>
    <w:rsid w:val="00A33E17"/>
    <w:rsid w:val="00A34189"/>
    <w:rsid w:val="00A3440B"/>
    <w:rsid w:val="00A352CC"/>
    <w:rsid w:val="00A3542B"/>
    <w:rsid w:val="00A37B77"/>
    <w:rsid w:val="00A37BC3"/>
    <w:rsid w:val="00A37EE0"/>
    <w:rsid w:val="00A4024D"/>
    <w:rsid w:val="00A41D75"/>
    <w:rsid w:val="00A4282A"/>
    <w:rsid w:val="00A4308C"/>
    <w:rsid w:val="00A43780"/>
    <w:rsid w:val="00A4469B"/>
    <w:rsid w:val="00A44AA5"/>
    <w:rsid w:val="00A44B9C"/>
    <w:rsid w:val="00A453C5"/>
    <w:rsid w:val="00A45F72"/>
    <w:rsid w:val="00A4673C"/>
    <w:rsid w:val="00A51C72"/>
    <w:rsid w:val="00A5256E"/>
    <w:rsid w:val="00A5281B"/>
    <w:rsid w:val="00A538DE"/>
    <w:rsid w:val="00A53AAB"/>
    <w:rsid w:val="00A53B8D"/>
    <w:rsid w:val="00A54414"/>
    <w:rsid w:val="00A54595"/>
    <w:rsid w:val="00A549B3"/>
    <w:rsid w:val="00A563DE"/>
    <w:rsid w:val="00A568F3"/>
    <w:rsid w:val="00A56C8C"/>
    <w:rsid w:val="00A575E5"/>
    <w:rsid w:val="00A57C39"/>
    <w:rsid w:val="00A57F23"/>
    <w:rsid w:val="00A60320"/>
    <w:rsid w:val="00A6045E"/>
    <w:rsid w:val="00A607DF"/>
    <w:rsid w:val="00A60F18"/>
    <w:rsid w:val="00A6102A"/>
    <w:rsid w:val="00A619B1"/>
    <w:rsid w:val="00A61DA5"/>
    <w:rsid w:val="00A62F5C"/>
    <w:rsid w:val="00A64CB7"/>
    <w:rsid w:val="00A65935"/>
    <w:rsid w:val="00A65C3C"/>
    <w:rsid w:val="00A66024"/>
    <w:rsid w:val="00A662B0"/>
    <w:rsid w:val="00A6652B"/>
    <w:rsid w:val="00A668D2"/>
    <w:rsid w:val="00A672C2"/>
    <w:rsid w:val="00A67DA0"/>
    <w:rsid w:val="00A72254"/>
    <w:rsid w:val="00A728AE"/>
    <w:rsid w:val="00A72ED7"/>
    <w:rsid w:val="00A73B62"/>
    <w:rsid w:val="00A73DC4"/>
    <w:rsid w:val="00A74280"/>
    <w:rsid w:val="00A74B49"/>
    <w:rsid w:val="00A7537B"/>
    <w:rsid w:val="00A75755"/>
    <w:rsid w:val="00A75926"/>
    <w:rsid w:val="00A76A14"/>
    <w:rsid w:val="00A76A35"/>
    <w:rsid w:val="00A7752F"/>
    <w:rsid w:val="00A778C6"/>
    <w:rsid w:val="00A8083F"/>
    <w:rsid w:val="00A810ED"/>
    <w:rsid w:val="00A81A11"/>
    <w:rsid w:val="00A823EB"/>
    <w:rsid w:val="00A837F5"/>
    <w:rsid w:val="00A83E3A"/>
    <w:rsid w:val="00A84CE0"/>
    <w:rsid w:val="00A858B6"/>
    <w:rsid w:val="00A86543"/>
    <w:rsid w:val="00A86CD1"/>
    <w:rsid w:val="00A87233"/>
    <w:rsid w:val="00A87417"/>
    <w:rsid w:val="00A87457"/>
    <w:rsid w:val="00A907C1"/>
    <w:rsid w:val="00A90D86"/>
    <w:rsid w:val="00A915FE"/>
    <w:rsid w:val="00A92516"/>
    <w:rsid w:val="00A9283B"/>
    <w:rsid w:val="00A92C1C"/>
    <w:rsid w:val="00A93103"/>
    <w:rsid w:val="00A937EA"/>
    <w:rsid w:val="00A93FA9"/>
    <w:rsid w:val="00A94501"/>
    <w:rsid w:val="00A94CF0"/>
    <w:rsid w:val="00A9571F"/>
    <w:rsid w:val="00A95C7C"/>
    <w:rsid w:val="00A96603"/>
    <w:rsid w:val="00A968F6"/>
    <w:rsid w:val="00A970B6"/>
    <w:rsid w:val="00A973D4"/>
    <w:rsid w:val="00A973D8"/>
    <w:rsid w:val="00AA00D1"/>
    <w:rsid w:val="00AA0857"/>
    <w:rsid w:val="00AA08A7"/>
    <w:rsid w:val="00AA0BB2"/>
    <w:rsid w:val="00AA1028"/>
    <w:rsid w:val="00AA10CE"/>
    <w:rsid w:val="00AA1CAC"/>
    <w:rsid w:val="00AA2553"/>
    <w:rsid w:val="00AA2ADE"/>
    <w:rsid w:val="00AA3218"/>
    <w:rsid w:val="00AA34F8"/>
    <w:rsid w:val="00AA3D8D"/>
    <w:rsid w:val="00AA3E01"/>
    <w:rsid w:val="00AA3FE1"/>
    <w:rsid w:val="00AA61A3"/>
    <w:rsid w:val="00AA686B"/>
    <w:rsid w:val="00AA7005"/>
    <w:rsid w:val="00AA749F"/>
    <w:rsid w:val="00AA779D"/>
    <w:rsid w:val="00AA7AC5"/>
    <w:rsid w:val="00AB06A5"/>
    <w:rsid w:val="00AB09B4"/>
    <w:rsid w:val="00AB1A05"/>
    <w:rsid w:val="00AB1DD2"/>
    <w:rsid w:val="00AB2ABB"/>
    <w:rsid w:val="00AB2BAB"/>
    <w:rsid w:val="00AB3038"/>
    <w:rsid w:val="00AB30E0"/>
    <w:rsid w:val="00AB3A9F"/>
    <w:rsid w:val="00AB3D07"/>
    <w:rsid w:val="00AB46CD"/>
    <w:rsid w:val="00AB48C5"/>
    <w:rsid w:val="00AB4A21"/>
    <w:rsid w:val="00AB4FB9"/>
    <w:rsid w:val="00AB5D19"/>
    <w:rsid w:val="00AB72EC"/>
    <w:rsid w:val="00AB7363"/>
    <w:rsid w:val="00AC06D0"/>
    <w:rsid w:val="00AC0708"/>
    <w:rsid w:val="00AC0A93"/>
    <w:rsid w:val="00AC0ECF"/>
    <w:rsid w:val="00AC0FDF"/>
    <w:rsid w:val="00AC12CD"/>
    <w:rsid w:val="00AC1940"/>
    <w:rsid w:val="00AC1ECA"/>
    <w:rsid w:val="00AC2020"/>
    <w:rsid w:val="00AC3373"/>
    <w:rsid w:val="00AC33A2"/>
    <w:rsid w:val="00AC38FA"/>
    <w:rsid w:val="00AC5F78"/>
    <w:rsid w:val="00AC67AC"/>
    <w:rsid w:val="00AC70BD"/>
    <w:rsid w:val="00AC7318"/>
    <w:rsid w:val="00AC7481"/>
    <w:rsid w:val="00AC787D"/>
    <w:rsid w:val="00AC78E3"/>
    <w:rsid w:val="00AD0433"/>
    <w:rsid w:val="00AD13D1"/>
    <w:rsid w:val="00AD146F"/>
    <w:rsid w:val="00AD1A73"/>
    <w:rsid w:val="00AD1B68"/>
    <w:rsid w:val="00AD1F46"/>
    <w:rsid w:val="00AD25B1"/>
    <w:rsid w:val="00AD2C95"/>
    <w:rsid w:val="00AD3406"/>
    <w:rsid w:val="00AD3510"/>
    <w:rsid w:val="00AD3708"/>
    <w:rsid w:val="00AD3B18"/>
    <w:rsid w:val="00AD4E86"/>
    <w:rsid w:val="00AD50E6"/>
    <w:rsid w:val="00AD559F"/>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4B5"/>
    <w:rsid w:val="00AE5561"/>
    <w:rsid w:val="00AE5746"/>
    <w:rsid w:val="00AE65F1"/>
    <w:rsid w:val="00AE6BB4"/>
    <w:rsid w:val="00AE6D06"/>
    <w:rsid w:val="00AE74AD"/>
    <w:rsid w:val="00AE7B1B"/>
    <w:rsid w:val="00AF0D19"/>
    <w:rsid w:val="00AF12AA"/>
    <w:rsid w:val="00AF159C"/>
    <w:rsid w:val="00AF1B4E"/>
    <w:rsid w:val="00AF2640"/>
    <w:rsid w:val="00AF283B"/>
    <w:rsid w:val="00AF2969"/>
    <w:rsid w:val="00AF33BE"/>
    <w:rsid w:val="00AF352F"/>
    <w:rsid w:val="00AF3C9B"/>
    <w:rsid w:val="00AF4088"/>
    <w:rsid w:val="00AF40E9"/>
    <w:rsid w:val="00AF47F2"/>
    <w:rsid w:val="00AF4862"/>
    <w:rsid w:val="00AF6034"/>
    <w:rsid w:val="00AF684C"/>
    <w:rsid w:val="00AF71CA"/>
    <w:rsid w:val="00AF7236"/>
    <w:rsid w:val="00B01873"/>
    <w:rsid w:val="00B01E21"/>
    <w:rsid w:val="00B02348"/>
    <w:rsid w:val="00B024FF"/>
    <w:rsid w:val="00B027B4"/>
    <w:rsid w:val="00B03332"/>
    <w:rsid w:val="00B03907"/>
    <w:rsid w:val="00B03F02"/>
    <w:rsid w:val="00B03F1C"/>
    <w:rsid w:val="00B040CE"/>
    <w:rsid w:val="00B0529E"/>
    <w:rsid w:val="00B0530A"/>
    <w:rsid w:val="00B05910"/>
    <w:rsid w:val="00B059AC"/>
    <w:rsid w:val="00B0717B"/>
    <w:rsid w:val="00B072F1"/>
    <w:rsid w:val="00B078F7"/>
    <w:rsid w:val="00B07D08"/>
    <w:rsid w:val="00B10B9B"/>
    <w:rsid w:val="00B113A4"/>
    <w:rsid w:val="00B117A0"/>
    <w:rsid w:val="00B135DD"/>
    <w:rsid w:val="00B1421B"/>
    <w:rsid w:val="00B14C1A"/>
    <w:rsid w:val="00B151F4"/>
    <w:rsid w:val="00B15269"/>
    <w:rsid w:val="00B15778"/>
    <w:rsid w:val="00B158A5"/>
    <w:rsid w:val="00B16948"/>
    <w:rsid w:val="00B16D5F"/>
    <w:rsid w:val="00B17253"/>
    <w:rsid w:val="00B178D4"/>
    <w:rsid w:val="00B209C4"/>
    <w:rsid w:val="00B20FC6"/>
    <w:rsid w:val="00B211C9"/>
    <w:rsid w:val="00B21C3C"/>
    <w:rsid w:val="00B22202"/>
    <w:rsid w:val="00B228B4"/>
    <w:rsid w:val="00B22CDE"/>
    <w:rsid w:val="00B2377E"/>
    <w:rsid w:val="00B24956"/>
    <w:rsid w:val="00B2558B"/>
    <w:rsid w:val="00B25CD5"/>
    <w:rsid w:val="00B27AAA"/>
    <w:rsid w:val="00B305E2"/>
    <w:rsid w:val="00B30F4D"/>
    <w:rsid w:val="00B311F0"/>
    <w:rsid w:val="00B31A41"/>
    <w:rsid w:val="00B32047"/>
    <w:rsid w:val="00B32190"/>
    <w:rsid w:val="00B33B02"/>
    <w:rsid w:val="00B33BB1"/>
    <w:rsid w:val="00B34086"/>
    <w:rsid w:val="00B34BA5"/>
    <w:rsid w:val="00B34EBD"/>
    <w:rsid w:val="00B351D9"/>
    <w:rsid w:val="00B35F4C"/>
    <w:rsid w:val="00B378AF"/>
    <w:rsid w:val="00B40199"/>
    <w:rsid w:val="00B406CD"/>
    <w:rsid w:val="00B408EE"/>
    <w:rsid w:val="00B409C5"/>
    <w:rsid w:val="00B411C7"/>
    <w:rsid w:val="00B4141E"/>
    <w:rsid w:val="00B416E3"/>
    <w:rsid w:val="00B41EC0"/>
    <w:rsid w:val="00B4208D"/>
    <w:rsid w:val="00B42857"/>
    <w:rsid w:val="00B42D59"/>
    <w:rsid w:val="00B42E95"/>
    <w:rsid w:val="00B435DA"/>
    <w:rsid w:val="00B43B76"/>
    <w:rsid w:val="00B440A4"/>
    <w:rsid w:val="00B44492"/>
    <w:rsid w:val="00B44BE7"/>
    <w:rsid w:val="00B45C6E"/>
    <w:rsid w:val="00B461E2"/>
    <w:rsid w:val="00B46EAA"/>
    <w:rsid w:val="00B46FCC"/>
    <w:rsid w:val="00B47045"/>
    <w:rsid w:val="00B478FA"/>
    <w:rsid w:val="00B50028"/>
    <w:rsid w:val="00B50097"/>
    <w:rsid w:val="00B502FF"/>
    <w:rsid w:val="00B50361"/>
    <w:rsid w:val="00B52200"/>
    <w:rsid w:val="00B52453"/>
    <w:rsid w:val="00B52F67"/>
    <w:rsid w:val="00B53268"/>
    <w:rsid w:val="00B54188"/>
    <w:rsid w:val="00B552CA"/>
    <w:rsid w:val="00B60007"/>
    <w:rsid w:val="00B602A1"/>
    <w:rsid w:val="00B60E20"/>
    <w:rsid w:val="00B61FE9"/>
    <w:rsid w:val="00B62201"/>
    <w:rsid w:val="00B62669"/>
    <w:rsid w:val="00B632F0"/>
    <w:rsid w:val="00B63FC6"/>
    <w:rsid w:val="00B64018"/>
    <w:rsid w:val="00B64B1D"/>
    <w:rsid w:val="00B65847"/>
    <w:rsid w:val="00B661E9"/>
    <w:rsid w:val="00B663F7"/>
    <w:rsid w:val="00B67422"/>
    <w:rsid w:val="00B67DFC"/>
    <w:rsid w:val="00B67FEF"/>
    <w:rsid w:val="00B701DF"/>
    <w:rsid w:val="00B70BD4"/>
    <w:rsid w:val="00B71501"/>
    <w:rsid w:val="00B716AD"/>
    <w:rsid w:val="00B72CE0"/>
    <w:rsid w:val="00B73270"/>
    <w:rsid w:val="00B732CD"/>
    <w:rsid w:val="00B73463"/>
    <w:rsid w:val="00B73EF6"/>
    <w:rsid w:val="00B73FA4"/>
    <w:rsid w:val="00B74144"/>
    <w:rsid w:val="00B74245"/>
    <w:rsid w:val="00B74412"/>
    <w:rsid w:val="00B7444E"/>
    <w:rsid w:val="00B74835"/>
    <w:rsid w:val="00B7492B"/>
    <w:rsid w:val="00B75F36"/>
    <w:rsid w:val="00B763BF"/>
    <w:rsid w:val="00B76FFF"/>
    <w:rsid w:val="00B77A7D"/>
    <w:rsid w:val="00B77E31"/>
    <w:rsid w:val="00B8025C"/>
    <w:rsid w:val="00B805B3"/>
    <w:rsid w:val="00B80606"/>
    <w:rsid w:val="00B80967"/>
    <w:rsid w:val="00B80E3E"/>
    <w:rsid w:val="00B81212"/>
    <w:rsid w:val="00B815D4"/>
    <w:rsid w:val="00B81F33"/>
    <w:rsid w:val="00B82655"/>
    <w:rsid w:val="00B82E34"/>
    <w:rsid w:val="00B82E73"/>
    <w:rsid w:val="00B8375F"/>
    <w:rsid w:val="00B844CE"/>
    <w:rsid w:val="00B84BF3"/>
    <w:rsid w:val="00B84C5E"/>
    <w:rsid w:val="00B85FA7"/>
    <w:rsid w:val="00B87712"/>
    <w:rsid w:val="00B877B1"/>
    <w:rsid w:val="00B87D4C"/>
    <w:rsid w:val="00B87D91"/>
    <w:rsid w:val="00B9016D"/>
    <w:rsid w:val="00B908C2"/>
    <w:rsid w:val="00B91A6F"/>
    <w:rsid w:val="00B92921"/>
    <w:rsid w:val="00B92985"/>
    <w:rsid w:val="00B93367"/>
    <w:rsid w:val="00B93D95"/>
    <w:rsid w:val="00B94E6E"/>
    <w:rsid w:val="00B9564F"/>
    <w:rsid w:val="00B95B8D"/>
    <w:rsid w:val="00B97D9A"/>
    <w:rsid w:val="00BA0F98"/>
    <w:rsid w:val="00BA1517"/>
    <w:rsid w:val="00BA157C"/>
    <w:rsid w:val="00BA176A"/>
    <w:rsid w:val="00BA2301"/>
    <w:rsid w:val="00BA2BD0"/>
    <w:rsid w:val="00BA2BF0"/>
    <w:rsid w:val="00BA3394"/>
    <w:rsid w:val="00BA4523"/>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6328"/>
    <w:rsid w:val="00BB714B"/>
    <w:rsid w:val="00BB7165"/>
    <w:rsid w:val="00BB7A2C"/>
    <w:rsid w:val="00BB7B3A"/>
    <w:rsid w:val="00BC0309"/>
    <w:rsid w:val="00BC04E3"/>
    <w:rsid w:val="00BC0636"/>
    <w:rsid w:val="00BC0889"/>
    <w:rsid w:val="00BC1329"/>
    <w:rsid w:val="00BC16CE"/>
    <w:rsid w:val="00BC189D"/>
    <w:rsid w:val="00BC21B8"/>
    <w:rsid w:val="00BC27F6"/>
    <w:rsid w:val="00BC28DB"/>
    <w:rsid w:val="00BC2AFE"/>
    <w:rsid w:val="00BC2CF7"/>
    <w:rsid w:val="00BC39F4"/>
    <w:rsid w:val="00BC3E5F"/>
    <w:rsid w:val="00BC3FC1"/>
    <w:rsid w:val="00BC4452"/>
    <w:rsid w:val="00BC6ED1"/>
    <w:rsid w:val="00BC7102"/>
    <w:rsid w:val="00BC740C"/>
    <w:rsid w:val="00BD0000"/>
    <w:rsid w:val="00BD0491"/>
    <w:rsid w:val="00BD1332"/>
    <w:rsid w:val="00BD1B49"/>
    <w:rsid w:val="00BD218B"/>
    <w:rsid w:val="00BD21FE"/>
    <w:rsid w:val="00BD2BDD"/>
    <w:rsid w:val="00BD2C07"/>
    <w:rsid w:val="00BD2C87"/>
    <w:rsid w:val="00BD32BC"/>
    <w:rsid w:val="00BD63A1"/>
    <w:rsid w:val="00BD7EE1"/>
    <w:rsid w:val="00BE050B"/>
    <w:rsid w:val="00BE0BB8"/>
    <w:rsid w:val="00BE0F78"/>
    <w:rsid w:val="00BE14EB"/>
    <w:rsid w:val="00BE1B5E"/>
    <w:rsid w:val="00BE2219"/>
    <w:rsid w:val="00BE26C3"/>
    <w:rsid w:val="00BE2B62"/>
    <w:rsid w:val="00BE2CC5"/>
    <w:rsid w:val="00BE2D23"/>
    <w:rsid w:val="00BE2F74"/>
    <w:rsid w:val="00BE312A"/>
    <w:rsid w:val="00BE3676"/>
    <w:rsid w:val="00BE3942"/>
    <w:rsid w:val="00BE48DD"/>
    <w:rsid w:val="00BE516A"/>
    <w:rsid w:val="00BE5219"/>
    <w:rsid w:val="00BE5568"/>
    <w:rsid w:val="00BE5DFA"/>
    <w:rsid w:val="00BE68CA"/>
    <w:rsid w:val="00BE6AEE"/>
    <w:rsid w:val="00BE7255"/>
    <w:rsid w:val="00BE790C"/>
    <w:rsid w:val="00BF0206"/>
    <w:rsid w:val="00BF10CC"/>
    <w:rsid w:val="00BF11B6"/>
    <w:rsid w:val="00BF1358"/>
    <w:rsid w:val="00BF1A5A"/>
    <w:rsid w:val="00BF1D5D"/>
    <w:rsid w:val="00BF25E3"/>
    <w:rsid w:val="00BF3065"/>
    <w:rsid w:val="00BF3735"/>
    <w:rsid w:val="00BF3A68"/>
    <w:rsid w:val="00BF3CB4"/>
    <w:rsid w:val="00BF4304"/>
    <w:rsid w:val="00BF46B8"/>
    <w:rsid w:val="00BF4BD6"/>
    <w:rsid w:val="00BF54A5"/>
    <w:rsid w:val="00BF6F2C"/>
    <w:rsid w:val="00BF74AD"/>
    <w:rsid w:val="00C0106D"/>
    <w:rsid w:val="00C01160"/>
    <w:rsid w:val="00C01863"/>
    <w:rsid w:val="00C0254F"/>
    <w:rsid w:val="00C02961"/>
    <w:rsid w:val="00C02A60"/>
    <w:rsid w:val="00C0309C"/>
    <w:rsid w:val="00C036DE"/>
    <w:rsid w:val="00C03CE1"/>
    <w:rsid w:val="00C04260"/>
    <w:rsid w:val="00C04289"/>
    <w:rsid w:val="00C04338"/>
    <w:rsid w:val="00C0500B"/>
    <w:rsid w:val="00C05A3B"/>
    <w:rsid w:val="00C05D3E"/>
    <w:rsid w:val="00C076CC"/>
    <w:rsid w:val="00C10929"/>
    <w:rsid w:val="00C10EC5"/>
    <w:rsid w:val="00C10F51"/>
    <w:rsid w:val="00C1101E"/>
    <w:rsid w:val="00C133BE"/>
    <w:rsid w:val="00C13810"/>
    <w:rsid w:val="00C138EF"/>
    <w:rsid w:val="00C1492C"/>
    <w:rsid w:val="00C14B97"/>
    <w:rsid w:val="00C150E6"/>
    <w:rsid w:val="00C165EB"/>
    <w:rsid w:val="00C1674B"/>
    <w:rsid w:val="00C173BB"/>
    <w:rsid w:val="00C1793F"/>
    <w:rsid w:val="00C17F39"/>
    <w:rsid w:val="00C2048E"/>
    <w:rsid w:val="00C204E0"/>
    <w:rsid w:val="00C2069C"/>
    <w:rsid w:val="00C214AE"/>
    <w:rsid w:val="00C21AE0"/>
    <w:rsid w:val="00C21F0E"/>
    <w:rsid w:val="00C22208"/>
    <w:rsid w:val="00C222B4"/>
    <w:rsid w:val="00C2231A"/>
    <w:rsid w:val="00C227BC"/>
    <w:rsid w:val="00C22D65"/>
    <w:rsid w:val="00C22E07"/>
    <w:rsid w:val="00C23301"/>
    <w:rsid w:val="00C23489"/>
    <w:rsid w:val="00C23743"/>
    <w:rsid w:val="00C23BEA"/>
    <w:rsid w:val="00C23D21"/>
    <w:rsid w:val="00C243E4"/>
    <w:rsid w:val="00C25507"/>
    <w:rsid w:val="00C2578A"/>
    <w:rsid w:val="00C25BA8"/>
    <w:rsid w:val="00C26C14"/>
    <w:rsid w:val="00C277FD"/>
    <w:rsid w:val="00C304F3"/>
    <w:rsid w:val="00C30770"/>
    <w:rsid w:val="00C308F8"/>
    <w:rsid w:val="00C30CA7"/>
    <w:rsid w:val="00C317D9"/>
    <w:rsid w:val="00C31910"/>
    <w:rsid w:val="00C31E5F"/>
    <w:rsid w:val="00C323D0"/>
    <w:rsid w:val="00C33005"/>
    <w:rsid w:val="00C343B9"/>
    <w:rsid w:val="00C346EC"/>
    <w:rsid w:val="00C34CC8"/>
    <w:rsid w:val="00C352EA"/>
    <w:rsid w:val="00C35CF6"/>
    <w:rsid w:val="00C35F0A"/>
    <w:rsid w:val="00C365C1"/>
    <w:rsid w:val="00C3676C"/>
    <w:rsid w:val="00C367CB"/>
    <w:rsid w:val="00C36934"/>
    <w:rsid w:val="00C36CBE"/>
    <w:rsid w:val="00C375C1"/>
    <w:rsid w:val="00C407E7"/>
    <w:rsid w:val="00C4205C"/>
    <w:rsid w:val="00C42A7D"/>
    <w:rsid w:val="00C42E66"/>
    <w:rsid w:val="00C4348B"/>
    <w:rsid w:val="00C43FDB"/>
    <w:rsid w:val="00C4484C"/>
    <w:rsid w:val="00C45908"/>
    <w:rsid w:val="00C45910"/>
    <w:rsid w:val="00C45C5D"/>
    <w:rsid w:val="00C46266"/>
    <w:rsid w:val="00C46A66"/>
    <w:rsid w:val="00C470D2"/>
    <w:rsid w:val="00C4725D"/>
    <w:rsid w:val="00C47748"/>
    <w:rsid w:val="00C47A15"/>
    <w:rsid w:val="00C47E54"/>
    <w:rsid w:val="00C50878"/>
    <w:rsid w:val="00C50C2F"/>
    <w:rsid w:val="00C50D51"/>
    <w:rsid w:val="00C5187D"/>
    <w:rsid w:val="00C51A45"/>
    <w:rsid w:val="00C51D90"/>
    <w:rsid w:val="00C51FCD"/>
    <w:rsid w:val="00C52B00"/>
    <w:rsid w:val="00C533EC"/>
    <w:rsid w:val="00C53AE0"/>
    <w:rsid w:val="00C53F36"/>
    <w:rsid w:val="00C54635"/>
    <w:rsid w:val="00C5470E"/>
    <w:rsid w:val="00C54F61"/>
    <w:rsid w:val="00C555F6"/>
    <w:rsid w:val="00C55BB8"/>
    <w:rsid w:val="00C55EFB"/>
    <w:rsid w:val="00C5633D"/>
    <w:rsid w:val="00C56585"/>
    <w:rsid w:val="00C56B3F"/>
    <w:rsid w:val="00C56F6A"/>
    <w:rsid w:val="00C60547"/>
    <w:rsid w:val="00C60A64"/>
    <w:rsid w:val="00C61E38"/>
    <w:rsid w:val="00C61E65"/>
    <w:rsid w:val="00C61E82"/>
    <w:rsid w:val="00C6297F"/>
    <w:rsid w:val="00C6429B"/>
    <w:rsid w:val="00C65F3D"/>
    <w:rsid w:val="00C66A74"/>
    <w:rsid w:val="00C66FB7"/>
    <w:rsid w:val="00C671BE"/>
    <w:rsid w:val="00C67FFA"/>
    <w:rsid w:val="00C70B6E"/>
    <w:rsid w:val="00C70CCD"/>
    <w:rsid w:val="00C7155E"/>
    <w:rsid w:val="00C72E29"/>
    <w:rsid w:val="00C73017"/>
    <w:rsid w:val="00C748D1"/>
    <w:rsid w:val="00C74BB2"/>
    <w:rsid w:val="00C74FCB"/>
    <w:rsid w:val="00C7555A"/>
    <w:rsid w:val="00C75AA3"/>
    <w:rsid w:val="00C76F87"/>
    <w:rsid w:val="00C773D9"/>
    <w:rsid w:val="00C77FA0"/>
    <w:rsid w:val="00C80419"/>
    <w:rsid w:val="00C805CB"/>
    <w:rsid w:val="00C8083B"/>
    <w:rsid w:val="00C80A77"/>
    <w:rsid w:val="00C80ACE"/>
    <w:rsid w:val="00C80D0B"/>
    <w:rsid w:val="00C81162"/>
    <w:rsid w:val="00C815D3"/>
    <w:rsid w:val="00C81792"/>
    <w:rsid w:val="00C8192F"/>
    <w:rsid w:val="00C81FCB"/>
    <w:rsid w:val="00C8274F"/>
    <w:rsid w:val="00C829BB"/>
    <w:rsid w:val="00C82A24"/>
    <w:rsid w:val="00C82D5B"/>
    <w:rsid w:val="00C82FF2"/>
    <w:rsid w:val="00C83234"/>
    <w:rsid w:val="00C83666"/>
    <w:rsid w:val="00C847F7"/>
    <w:rsid w:val="00C84E66"/>
    <w:rsid w:val="00C86611"/>
    <w:rsid w:val="00C868FD"/>
    <w:rsid w:val="00C870B5"/>
    <w:rsid w:val="00C87C58"/>
    <w:rsid w:val="00C87CAE"/>
    <w:rsid w:val="00C91350"/>
    <w:rsid w:val="00C915F9"/>
    <w:rsid w:val="00C91630"/>
    <w:rsid w:val="00C919B0"/>
    <w:rsid w:val="00C936F6"/>
    <w:rsid w:val="00C93ACC"/>
    <w:rsid w:val="00C93C64"/>
    <w:rsid w:val="00C956E7"/>
    <w:rsid w:val="00C963C2"/>
    <w:rsid w:val="00C966EB"/>
    <w:rsid w:val="00C967C8"/>
    <w:rsid w:val="00C96A9D"/>
    <w:rsid w:val="00C97744"/>
    <w:rsid w:val="00CA0115"/>
    <w:rsid w:val="00CA04B1"/>
    <w:rsid w:val="00CA05C2"/>
    <w:rsid w:val="00CA0A9C"/>
    <w:rsid w:val="00CA2323"/>
    <w:rsid w:val="00CA236A"/>
    <w:rsid w:val="00CA25FB"/>
    <w:rsid w:val="00CA2DFC"/>
    <w:rsid w:val="00CA317E"/>
    <w:rsid w:val="00CA3923"/>
    <w:rsid w:val="00CA457D"/>
    <w:rsid w:val="00CA49ED"/>
    <w:rsid w:val="00CA5010"/>
    <w:rsid w:val="00CA526E"/>
    <w:rsid w:val="00CA5DFA"/>
    <w:rsid w:val="00CA5E50"/>
    <w:rsid w:val="00CA6105"/>
    <w:rsid w:val="00CA6159"/>
    <w:rsid w:val="00CA6634"/>
    <w:rsid w:val="00CA6818"/>
    <w:rsid w:val="00CA72A0"/>
    <w:rsid w:val="00CB03D4"/>
    <w:rsid w:val="00CB04E4"/>
    <w:rsid w:val="00CB09D7"/>
    <w:rsid w:val="00CB0A6C"/>
    <w:rsid w:val="00CB1056"/>
    <w:rsid w:val="00CB188E"/>
    <w:rsid w:val="00CB2FCC"/>
    <w:rsid w:val="00CB340B"/>
    <w:rsid w:val="00CB3BFE"/>
    <w:rsid w:val="00CB4250"/>
    <w:rsid w:val="00CB42E4"/>
    <w:rsid w:val="00CB4CFB"/>
    <w:rsid w:val="00CB507B"/>
    <w:rsid w:val="00CB5CC9"/>
    <w:rsid w:val="00CB6C99"/>
    <w:rsid w:val="00CC013E"/>
    <w:rsid w:val="00CC0256"/>
    <w:rsid w:val="00CC05DF"/>
    <w:rsid w:val="00CC0EF5"/>
    <w:rsid w:val="00CC1989"/>
    <w:rsid w:val="00CC21E1"/>
    <w:rsid w:val="00CC3265"/>
    <w:rsid w:val="00CC3457"/>
    <w:rsid w:val="00CC35EF"/>
    <w:rsid w:val="00CC3729"/>
    <w:rsid w:val="00CC3892"/>
    <w:rsid w:val="00CC3E58"/>
    <w:rsid w:val="00CC3EE5"/>
    <w:rsid w:val="00CC5048"/>
    <w:rsid w:val="00CC5413"/>
    <w:rsid w:val="00CC544F"/>
    <w:rsid w:val="00CC5B18"/>
    <w:rsid w:val="00CC5CC8"/>
    <w:rsid w:val="00CC5F44"/>
    <w:rsid w:val="00CC6246"/>
    <w:rsid w:val="00CC7FF5"/>
    <w:rsid w:val="00CD1090"/>
    <w:rsid w:val="00CD11C5"/>
    <w:rsid w:val="00CD1431"/>
    <w:rsid w:val="00CD19C8"/>
    <w:rsid w:val="00CD1A5B"/>
    <w:rsid w:val="00CD1DF2"/>
    <w:rsid w:val="00CD2B98"/>
    <w:rsid w:val="00CD32EB"/>
    <w:rsid w:val="00CD4222"/>
    <w:rsid w:val="00CD4953"/>
    <w:rsid w:val="00CD4FCD"/>
    <w:rsid w:val="00CD5415"/>
    <w:rsid w:val="00CD6A67"/>
    <w:rsid w:val="00CD6F3B"/>
    <w:rsid w:val="00CD751C"/>
    <w:rsid w:val="00CD75CD"/>
    <w:rsid w:val="00CE0DEA"/>
    <w:rsid w:val="00CE10AB"/>
    <w:rsid w:val="00CE1C71"/>
    <w:rsid w:val="00CE1FF6"/>
    <w:rsid w:val="00CE3409"/>
    <w:rsid w:val="00CE3AB5"/>
    <w:rsid w:val="00CE4A82"/>
    <w:rsid w:val="00CE4F0B"/>
    <w:rsid w:val="00CE5674"/>
    <w:rsid w:val="00CE5E46"/>
    <w:rsid w:val="00CE5FF5"/>
    <w:rsid w:val="00CE6557"/>
    <w:rsid w:val="00CE768A"/>
    <w:rsid w:val="00CE7A38"/>
    <w:rsid w:val="00CE7B49"/>
    <w:rsid w:val="00CF062D"/>
    <w:rsid w:val="00CF0B59"/>
    <w:rsid w:val="00CF0E43"/>
    <w:rsid w:val="00CF1100"/>
    <w:rsid w:val="00CF2555"/>
    <w:rsid w:val="00CF2CC1"/>
    <w:rsid w:val="00CF346A"/>
    <w:rsid w:val="00CF36A7"/>
    <w:rsid w:val="00CF3862"/>
    <w:rsid w:val="00CF424B"/>
    <w:rsid w:val="00CF4F54"/>
    <w:rsid w:val="00CF51D0"/>
    <w:rsid w:val="00CF6412"/>
    <w:rsid w:val="00CF7109"/>
    <w:rsid w:val="00CF75E6"/>
    <w:rsid w:val="00D01F60"/>
    <w:rsid w:val="00D02105"/>
    <w:rsid w:val="00D02443"/>
    <w:rsid w:val="00D038B5"/>
    <w:rsid w:val="00D0394B"/>
    <w:rsid w:val="00D04717"/>
    <w:rsid w:val="00D055A4"/>
    <w:rsid w:val="00D06B30"/>
    <w:rsid w:val="00D06B7D"/>
    <w:rsid w:val="00D0727B"/>
    <w:rsid w:val="00D07A02"/>
    <w:rsid w:val="00D10671"/>
    <w:rsid w:val="00D10925"/>
    <w:rsid w:val="00D10957"/>
    <w:rsid w:val="00D10A98"/>
    <w:rsid w:val="00D1142F"/>
    <w:rsid w:val="00D12613"/>
    <w:rsid w:val="00D12D2B"/>
    <w:rsid w:val="00D12DDF"/>
    <w:rsid w:val="00D12E0C"/>
    <w:rsid w:val="00D13222"/>
    <w:rsid w:val="00D13875"/>
    <w:rsid w:val="00D1463A"/>
    <w:rsid w:val="00D1624A"/>
    <w:rsid w:val="00D168CC"/>
    <w:rsid w:val="00D16B8E"/>
    <w:rsid w:val="00D1754F"/>
    <w:rsid w:val="00D17ADE"/>
    <w:rsid w:val="00D20F51"/>
    <w:rsid w:val="00D2138C"/>
    <w:rsid w:val="00D21628"/>
    <w:rsid w:val="00D216A5"/>
    <w:rsid w:val="00D21F5B"/>
    <w:rsid w:val="00D2229A"/>
    <w:rsid w:val="00D2308E"/>
    <w:rsid w:val="00D231CF"/>
    <w:rsid w:val="00D23BB8"/>
    <w:rsid w:val="00D23EF5"/>
    <w:rsid w:val="00D24C0B"/>
    <w:rsid w:val="00D250A2"/>
    <w:rsid w:val="00D25A94"/>
    <w:rsid w:val="00D25FBE"/>
    <w:rsid w:val="00D26167"/>
    <w:rsid w:val="00D2697A"/>
    <w:rsid w:val="00D2783E"/>
    <w:rsid w:val="00D27E94"/>
    <w:rsid w:val="00D30D82"/>
    <w:rsid w:val="00D31339"/>
    <w:rsid w:val="00D31BD6"/>
    <w:rsid w:val="00D32307"/>
    <w:rsid w:val="00D32876"/>
    <w:rsid w:val="00D32A0B"/>
    <w:rsid w:val="00D33FB2"/>
    <w:rsid w:val="00D347D9"/>
    <w:rsid w:val="00D3501D"/>
    <w:rsid w:val="00D3535D"/>
    <w:rsid w:val="00D355BE"/>
    <w:rsid w:val="00D36836"/>
    <w:rsid w:val="00D36983"/>
    <w:rsid w:val="00D3700C"/>
    <w:rsid w:val="00D40594"/>
    <w:rsid w:val="00D423C0"/>
    <w:rsid w:val="00D42495"/>
    <w:rsid w:val="00D43561"/>
    <w:rsid w:val="00D43E9F"/>
    <w:rsid w:val="00D4440D"/>
    <w:rsid w:val="00D46139"/>
    <w:rsid w:val="00D474CD"/>
    <w:rsid w:val="00D50620"/>
    <w:rsid w:val="00D506F5"/>
    <w:rsid w:val="00D524A0"/>
    <w:rsid w:val="00D5364B"/>
    <w:rsid w:val="00D538D7"/>
    <w:rsid w:val="00D53AB6"/>
    <w:rsid w:val="00D53B86"/>
    <w:rsid w:val="00D5598E"/>
    <w:rsid w:val="00D569B6"/>
    <w:rsid w:val="00D56CAF"/>
    <w:rsid w:val="00D56F3A"/>
    <w:rsid w:val="00D5740A"/>
    <w:rsid w:val="00D60ACC"/>
    <w:rsid w:val="00D60EDB"/>
    <w:rsid w:val="00D6126C"/>
    <w:rsid w:val="00D62FC0"/>
    <w:rsid w:val="00D63678"/>
    <w:rsid w:val="00D63A04"/>
    <w:rsid w:val="00D63F76"/>
    <w:rsid w:val="00D653B1"/>
    <w:rsid w:val="00D66046"/>
    <w:rsid w:val="00D67320"/>
    <w:rsid w:val="00D676A4"/>
    <w:rsid w:val="00D678F8"/>
    <w:rsid w:val="00D70668"/>
    <w:rsid w:val="00D7089B"/>
    <w:rsid w:val="00D70C71"/>
    <w:rsid w:val="00D71905"/>
    <w:rsid w:val="00D720A6"/>
    <w:rsid w:val="00D72E72"/>
    <w:rsid w:val="00D7339B"/>
    <w:rsid w:val="00D74AE1"/>
    <w:rsid w:val="00D74C42"/>
    <w:rsid w:val="00D7576E"/>
    <w:rsid w:val="00D76200"/>
    <w:rsid w:val="00D76B34"/>
    <w:rsid w:val="00D7721A"/>
    <w:rsid w:val="00D77B40"/>
    <w:rsid w:val="00D8004D"/>
    <w:rsid w:val="00D80F9A"/>
    <w:rsid w:val="00D815E5"/>
    <w:rsid w:val="00D8169D"/>
    <w:rsid w:val="00D8171E"/>
    <w:rsid w:val="00D82C9A"/>
    <w:rsid w:val="00D83AB0"/>
    <w:rsid w:val="00D83B75"/>
    <w:rsid w:val="00D83DF2"/>
    <w:rsid w:val="00D83F00"/>
    <w:rsid w:val="00D83FC9"/>
    <w:rsid w:val="00D8474A"/>
    <w:rsid w:val="00D84783"/>
    <w:rsid w:val="00D84F3E"/>
    <w:rsid w:val="00D84F63"/>
    <w:rsid w:val="00D85124"/>
    <w:rsid w:val="00D85A54"/>
    <w:rsid w:val="00D865A8"/>
    <w:rsid w:val="00D86C82"/>
    <w:rsid w:val="00D86EB1"/>
    <w:rsid w:val="00D87186"/>
    <w:rsid w:val="00D87D5A"/>
    <w:rsid w:val="00D87F0C"/>
    <w:rsid w:val="00D90391"/>
    <w:rsid w:val="00D90489"/>
    <w:rsid w:val="00D90DA2"/>
    <w:rsid w:val="00D91B5D"/>
    <w:rsid w:val="00D91B7A"/>
    <w:rsid w:val="00D92C2D"/>
    <w:rsid w:val="00D930FF"/>
    <w:rsid w:val="00D93D21"/>
    <w:rsid w:val="00D95599"/>
    <w:rsid w:val="00D955D4"/>
    <w:rsid w:val="00D95821"/>
    <w:rsid w:val="00D95BDA"/>
    <w:rsid w:val="00D962A5"/>
    <w:rsid w:val="00D967BA"/>
    <w:rsid w:val="00D97DA7"/>
    <w:rsid w:val="00DA046D"/>
    <w:rsid w:val="00DA08A5"/>
    <w:rsid w:val="00DA0EE5"/>
    <w:rsid w:val="00DA1593"/>
    <w:rsid w:val="00DA17CD"/>
    <w:rsid w:val="00DA35E7"/>
    <w:rsid w:val="00DA477C"/>
    <w:rsid w:val="00DA4ACD"/>
    <w:rsid w:val="00DA4D9E"/>
    <w:rsid w:val="00DA548E"/>
    <w:rsid w:val="00DA60D3"/>
    <w:rsid w:val="00DA6C66"/>
    <w:rsid w:val="00DA6E85"/>
    <w:rsid w:val="00DA6F99"/>
    <w:rsid w:val="00DA7112"/>
    <w:rsid w:val="00DA746D"/>
    <w:rsid w:val="00DA7DB4"/>
    <w:rsid w:val="00DB14CD"/>
    <w:rsid w:val="00DB17AE"/>
    <w:rsid w:val="00DB1F2E"/>
    <w:rsid w:val="00DB2219"/>
    <w:rsid w:val="00DB24FF"/>
    <w:rsid w:val="00DB25B3"/>
    <w:rsid w:val="00DB307D"/>
    <w:rsid w:val="00DB3B9D"/>
    <w:rsid w:val="00DB422A"/>
    <w:rsid w:val="00DB4916"/>
    <w:rsid w:val="00DB50E4"/>
    <w:rsid w:val="00DB5880"/>
    <w:rsid w:val="00DB62E3"/>
    <w:rsid w:val="00DB642C"/>
    <w:rsid w:val="00DB665E"/>
    <w:rsid w:val="00DB6866"/>
    <w:rsid w:val="00DB6C69"/>
    <w:rsid w:val="00DB6E1E"/>
    <w:rsid w:val="00DB73C8"/>
    <w:rsid w:val="00DB7B01"/>
    <w:rsid w:val="00DC0578"/>
    <w:rsid w:val="00DC080D"/>
    <w:rsid w:val="00DC0C21"/>
    <w:rsid w:val="00DC0D1B"/>
    <w:rsid w:val="00DC0D37"/>
    <w:rsid w:val="00DC0D66"/>
    <w:rsid w:val="00DC12B0"/>
    <w:rsid w:val="00DC1425"/>
    <w:rsid w:val="00DC1663"/>
    <w:rsid w:val="00DC19AB"/>
    <w:rsid w:val="00DC2289"/>
    <w:rsid w:val="00DC2CF3"/>
    <w:rsid w:val="00DC33F5"/>
    <w:rsid w:val="00DC3BB4"/>
    <w:rsid w:val="00DC448F"/>
    <w:rsid w:val="00DC4598"/>
    <w:rsid w:val="00DC48A5"/>
    <w:rsid w:val="00DC4A0F"/>
    <w:rsid w:val="00DC542F"/>
    <w:rsid w:val="00DC5EE5"/>
    <w:rsid w:val="00DC6495"/>
    <w:rsid w:val="00DC6B3F"/>
    <w:rsid w:val="00DC6D2F"/>
    <w:rsid w:val="00DC733B"/>
    <w:rsid w:val="00DC734E"/>
    <w:rsid w:val="00DC7D49"/>
    <w:rsid w:val="00DD074D"/>
    <w:rsid w:val="00DD1161"/>
    <w:rsid w:val="00DD2207"/>
    <w:rsid w:val="00DD3088"/>
    <w:rsid w:val="00DD3A90"/>
    <w:rsid w:val="00DD454A"/>
    <w:rsid w:val="00DD5540"/>
    <w:rsid w:val="00DD5926"/>
    <w:rsid w:val="00DD5E22"/>
    <w:rsid w:val="00DE0409"/>
    <w:rsid w:val="00DE0893"/>
    <w:rsid w:val="00DE1645"/>
    <w:rsid w:val="00DE1948"/>
    <w:rsid w:val="00DE1C91"/>
    <w:rsid w:val="00DE1DAE"/>
    <w:rsid w:val="00DE26EA"/>
    <w:rsid w:val="00DE2814"/>
    <w:rsid w:val="00DE2FA1"/>
    <w:rsid w:val="00DE3A19"/>
    <w:rsid w:val="00DE3C38"/>
    <w:rsid w:val="00DE3E10"/>
    <w:rsid w:val="00DE3F74"/>
    <w:rsid w:val="00DE4175"/>
    <w:rsid w:val="00DE4FDA"/>
    <w:rsid w:val="00DE62DF"/>
    <w:rsid w:val="00DE65A1"/>
    <w:rsid w:val="00DE73D5"/>
    <w:rsid w:val="00DE79B2"/>
    <w:rsid w:val="00DE7A0E"/>
    <w:rsid w:val="00DF005D"/>
    <w:rsid w:val="00DF07DF"/>
    <w:rsid w:val="00DF2015"/>
    <w:rsid w:val="00DF29C9"/>
    <w:rsid w:val="00DF2DFF"/>
    <w:rsid w:val="00DF2E96"/>
    <w:rsid w:val="00DF2F7D"/>
    <w:rsid w:val="00DF39C0"/>
    <w:rsid w:val="00DF3B16"/>
    <w:rsid w:val="00DF3BFD"/>
    <w:rsid w:val="00DF50AB"/>
    <w:rsid w:val="00DF59F6"/>
    <w:rsid w:val="00DF5C68"/>
    <w:rsid w:val="00DF6378"/>
    <w:rsid w:val="00DF63DA"/>
    <w:rsid w:val="00DF663A"/>
    <w:rsid w:val="00DF7A12"/>
    <w:rsid w:val="00E0003D"/>
    <w:rsid w:val="00E005D3"/>
    <w:rsid w:val="00E00F43"/>
    <w:rsid w:val="00E01272"/>
    <w:rsid w:val="00E013BE"/>
    <w:rsid w:val="00E02792"/>
    <w:rsid w:val="00E02A0A"/>
    <w:rsid w:val="00E0351A"/>
    <w:rsid w:val="00E03846"/>
    <w:rsid w:val="00E038B9"/>
    <w:rsid w:val="00E0399F"/>
    <w:rsid w:val="00E04FD2"/>
    <w:rsid w:val="00E05EC7"/>
    <w:rsid w:val="00E064E9"/>
    <w:rsid w:val="00E06B3C"/>
    <w:rsid w:val="00E0773B"/>
    <w:rsid w:val="00E07A11"/>
    <w:rsid w:val="00E07D78"/>
    <w:rsid w:val="00E105B3"/>
    <w:rsid w:val="00E10BDA"/>
    <w:rsid w:val="00E11913"/>
    <w:rsid w:val="00E11E10"/>
    <w:rsid w:val="00E11F21"/>
    <w:rsid w:val="00E12309"/>
    <w:rsid w:val="00E13409"/>
    <w:rsid w:val="00E1376A"/>
    <w:rsid w:val="00E14AC9"/>
    <w:rsid w:val="00E1506A"/>
    <w:rsid w:val="00E172B0"/>
    <w:rsid w:val="00E17B47"/>
    <w:rsid w:val="00E2032E"/>
    <w:rsid w:val="00E20A7D"/>
    <w:rsid w:val="00E21AF6"/>
    <w:rsid w:val="00E21CA0"/>
    <w:rsid w:val="00E2214B"/>
    <w:rsid w:val="00E2540A"/>
    <w:rsid w:val="00E258F6"/>
    <w:rsid w:val="00E25934"/>
    <w:rsid w:val="00E25BB8"/>
    <w:rsid w:val="00E260B2"/>
    <w:rsid w:val="00E2666E"/>
    <w:rsid w:val="00E26928"/>
    <w:rsid w:val="00E26BB5"/>
    <w:rsid w:val="00E27087"/>
    <w:rsid w:val="00E27A2F"/>
    <w:rsid w:val="00E3136D"/>
    <w:rsid w:val="00E31396"/>
    <w:rsid w:val="00E313FD"/>
    <w:rsid w:val="00E3180A"/>
    <w:rsid w:val="00E32E9E"/>
    <w:rsid w:val="00E32FF5"/>
    <w:rsid w:val="00E33147"/>
    <w:rsid w:val="00E335A5"/>
    <w:rsid w:val="00E33BE9"/>
    <w:rsid w:val="00E3418E"/>
    <w:rsid w:val="00E341D1"/>
    <w:rsid w:val="00E34E28"/>
    <w:rsid w:val="00E35876"/>
    <w:rsid w:val="00E358C4"/>
    <w:rsid w:val="00E35E47"/>
    <w:rsid w:val="00E35ECD"/>
    <w:rsid w:val="00E3645E"/>
    <w:rsid w:val="00E37635"/>
    <w:rsid w:val="00E4084B"/>
    <w:rsid w:val="00E40AEF"/>
    <w:rsid w:val="00E4122C"/>
    <w:rsid w:val="00E41410"/>
    <w:rsid w:val="00E41415"/>
    <w:rsid w:val="00E42319"/>
    <w:rsid w:val="00E42A94"/>
    <w:rsid w:val="00E43A8F"/>
    <w:rsid w:val="00E4444C"/>
    <w:rsid w:val="00E44BE8"/>
    <w:rsid w:val="00E44C3F"/>
    <w:rsid w:val="00E4507D"/>
    <w:rsid w:val="00E458BF"/>
    <w:rsid w:val="00E46B4B"/>
    <w:rsid w:val="00E46C29"/>
    <w:rsid w:val="00E4733B"/>
    <w:rsid w:val="00E47F7F"/>
    <w:rsid w:val="00E5002E"/>
    <w:rsid w:val="00E504C1"/>
    <w:rsid w:val="00E50540"/>
    <w:rsid w:val="00E512CC"/>
    <w:rsid w:val="00E5198B"/>
    <w:rsid w:val="00E51A8E"/>
    <w:rsid w:val="00E53355"/>
    <w:rsid w:val="00E548B1"/>
    <w:rsid w:val="00E55A84"/>
    <w:rsid w:val="00E5637E"/>
    <w:rsid w:val="00E56440"/>
    <w:rsid w:val="00E56D95"/>
    <w:rsid w:val="00E61269"/>
    <w:rsid w:val="00E61315"/>
    <w:rsid w:val="00E6153D"/>
    <w:rsid w:val="00E615EE"/>
    <w:rsid w:val="00E61A84"/>
    <w:rsid w:val="00E622E8"/>
    <w:rsid w:val="00E63577"/>
    <w:rsid w:val="00E63CE9"/>
    <w:rsid w:val="00E6406D"/>
    <w:rsid w:val="00E6445F"/>
    <w:rsid w:val="00E6473A"/>
    <w:rsid w:val="00E648D8"/>
    <w:rsid w:val="00E658CB"/>
    <w:rsid w:val="00E659DB"/>
    <w:rsid w:val="00E659F5"/>
    <w:rsid w:val="00E65C2D"/>
    <w:rsid w:val="00E65EE0"/>
    <w:rsid w:val="00E6667B"/>
    <w:rsid w:val="00E6723E"/>
    <w:rsid w:val="00E678AD"/>
    <w:rsid w:val="00E67A5C"/>
    <w:rsid w:val="00E67BBC"/>
    <w:rsid w:val="00E67FF1"/>
    <w:rsid w:val="00E704D1"/>
    <w:rsid w:val="00E706E7"/>
    <w:rsid w:val="00E70ACE"/>
    <w:rsid w:val="00E714F6"/>
    <w:rsid w:val="00E7160E"/>
    <w:rsid w:val="00E725C9"/>
    <w:rsid w:val="00E72E85"/>
    <w:rsid w:val="00E72F8D"/>
    <w:rsid w:val="00E731A6"/>
    <w:rsid w:val="00E731CF"/>
    <w:rsid w:val="00E732C3"/>
    <w:rsid w:val="00E734BE"/>
    <w:rsid w:val="00E76036"/>
    <w:rsid w:val="00E760A3"/>
    <w:rsid w:val="00E76506"/>
    <w:rsid w:val="00E76BC7"/>
    <w:rsid w:val="00E76E3D"/>
    <w:rsid w:val="00E770F6"/>
    <w:rsid w:val="00E7794D"/>
    <w:rsid w:val="00E77D57"/>
    <w:rsid w:val="00E802B4"/>
    <w:rsid w:val="00E80938"/>
    <w:rsid w:val="00E80A50"/>
    <w:rsid w:val="00E81220"/>
    <w:rsid w:val="00E81519"/>
    <w:rsid w:val="00E81AA0"/>
    <w:rsid w:val="00E82752"/>
    <w:rsid w:val="00E83BB6"/>
    <w:rsid w:val="00E84229"/>
    <w:rsid w:val="00E84E14"/>
    <w:rsid w:val="00E85CBD"/>
    <w:rsid w:val="00E85FF1"/>
    <w:rsid w:val="00E86B70"/>
    <w:rsid w:val="00E86D30"/>
    <w:rsid w:val="00E8766C"/>
    <w:rsid w:val="00E90E4E"/>
    <w:rsid w:val="00E91682"/>
    <w:rsid w:val="00E91A53"/>
    <w:rsid w:val="00E91C66"/>
    <w:rsid w:val="00E92108"/>
    <w:rsid w:val="00E922BC"/>
    <w:rsid w:val="00E924DE"/>
    <w:rsid w:val="00E92688"/>
    <w:rsid w:val="00E929BD"/>
    <w:rsid w:val="00E92AF2"/>
    <w:rsid w:val="00E92F1E"/>
    <w:rsid w:val="00E9387F"/>
    <w:rsid w:val="00E9391E"/>
    <w:rsid w:val="00E93CD8"/>
    <w:rsid w:val="00E93D6C"/>
    <w:rsid w:val="00E942AE"/>
    <w:rsid w:val="00E94504"/>
    <w:rsid w:val="00E94E6D"/>
    <w:rsid w:val="00E9698E"/>
    <w:rsid w:val="00E97138"/>
    <w:rsid w:val="00E97323"/>
    <w:rsid w:val="00E97912"/>
    <w:rsid w:val="00E97BD6"/>
    <w:rsid w:val="00EA0304"/>
    <w:rsid w:val="00EA065C"/>
    <w:rsid w:val="00EA1052"/>
    <w:rsid w:val="00EA218F"/>
    <w:rsid w:val="00EA2904"/>
    <w:rsid w:val="00EA3C9B"/>
    <w:rsid w:val="00EA4632"/>
    <w:rsid w:val="00EA4F29"/>
    <w:rsid w:val="00EA51E4"/>
    <w:rsid w:val="00EA5F83"/>
    <w:rsid w:val="00EA668C"/>
    <w:rsid w:val="00EA6F9D"/>
    <w:rsid w:val="00EA7075"/>
    <w:rsid w:val="00EB03AC"/>
    <w:rsid w:val="00EB0CE5"/>
    <w:rsid w:val="00EB1C22"/>
    <w:rsid w:val="00EB223F"/>
    <w:rsid w:val="00EB2B96"/>
    <w:rsid w:val="00EB35B2"/>
    <w:rsid w:val="00EB3A38"/>
    <w:rsid w:val="00EB3B2E"/>
    <w:rsid w:val="00EB3B7C"/>
    <w:rsid w:val="00EB5510"/>
    <w:rsid w:val="00EB5D84"/>
    <w:rsid w:val="00EB6237"/>
    <w:rsid w:val="00EB6336"/>
    <w:rsid w:val="00EB6784"/>
    <w:rsid w:val="00EB6F3C"/>
    <w:rsid w:val="00EB7E76"/>
    <w:rsid w:val="00EC0CF4"/>
    <w:rsid w:val="00EC1E2C"/>
    <w:rsid w:val="00EC24B7"/>
    <w:rsid w:val="00EC284D"/>
    <w:rsid w:val="00EC2E0F"/>
    <w:rsid w:val="00EC2F04"/>
    <w:rsid w:val="00EC3E31"/>
    <w:rsid w:val="00EC4232"/>
    <w:rsid w:val="00EC45A1"/>
    <w:rsid w:val="00EC5E1D"/>
    <w:rsid w:val="00ED030E"/>
    <w:rsid w:val="00ED0433"/>
    <w:rsid w:val="00ED049D"/>
    <w:rsid w:val="00ED099A"/>
    <w:rsid w:val="00ED1C7D"/>
    <w:rsid w:val="00ED2A8D"/>
    <w:rsid w:val="00ED2B45"/>
    <w:rsid w:val="00ED2F49"/>
    <w:rsid w:val="00ED45EE"/>
    <w:rsid w:val="00ED54B7"/>
    <w:rsid w:val="00ED5F97"/>
    <w:rsid w:val="00ED6EAF"/>
    <w:rsid w:val="00ED74FB"/>
    <w:rsid w:val="00ED7D5F"/>
    <w:rsid w:val="00EE0984"/>
    <w:rsid w:val="00EE0AAB"/>
    <w:rsid w:val="00EE0B77"/>
    <w:rsid w:val="00EE1104"/>
    <w:rsid w:val="00EE1F49"/>
    <w:rsid w:val="00EE239E"/>
    <w:rsid w:val="00EE249F"/>
    <w:rsid w:val="00EE3819"/>
    <w:rsid w:val="00EE3DDD"/>
    <w:rsid w:val="00EE46AF"/>
    <w:rsid w:val="00EE48DA"/>
    <w:rsid w:val="00EE54CB"/>
    <w:rsid w:val="00EE5681"/>
    <w:rsid w:val="00EE594E"/>
    <w:rsid w:val="00EE5C38"/>
    <w:rsid w:val="00EE636F"/>
    <w:rsid w:val="00EE7C80"/>
    <w:rsid w:val="00EF11DA"/>
    <w:rsid w:val="00EF1C54"/>
    <w:rsid w:val="00EF2053"/>
    <w:rsid w:val="00EF23C8"/>
    <w:rsid w:val="00EF26B5"/>
    <w:rsid w:val="00EF287C"/>
    <w:rsid w:val="00EF2F73"/>
    <w:rsid w:val="00EF318D"/>
    <w:rsid w:val="00EF37BC"/>
    <w:rsid w:val="00EF3864"/>
    <w:rsid w:val="00EF3F14"/>
    <w:rsid w:val="00EF404B"/>
    <w:rsid w:val="00EF421F"/>
    <w:rsid w:val="00EF4659"/>
    <w:rsid w:val="00EF490D"/>
    <w:rsid w:val="00EF4E72"/>
    <w:rsid w:val="00EF538A"/>
    <w:rsid w:val="00EF5517"/>
    <w:rsid w:val="00EF595E"/>
    <w:rsid w:val="00EF6121"/>
    <w:rsid w:val="00EF6164"/>
    <w:rsid w:val="00EF616E"/>
    <w:rsid w:val="00EF7AB3"/>
    <w:rsid w:val="00F00011"/>
    <w:rsid w:val="00F00376"/>
    <w:rsid w:val="00F006B0"/>
    <w:rsid w:val="00F00D83"/>
    <w:rsid w:val="00F020C4"/>
    <w:rsid w:val="00F02991"/>
    <w:rsid w:val="00F02AA8"/>
    <w:rsid w:val="00F02F1F"/>
    <w:rsid w:val="00F02F9B"/>
    <w:rsid w:val="00F03754"/>
    <w:rsid w:val="00F03974"/>
    <w:rsid w:val="00F03EB2"/>
    <w:rsid w:val="00F04A53"/>
    <w:rsid w:val="00F04B3B"/>
    <w:rsid w:val="00F06B06"/>
    <w:rsid w:val="00F06E71"/>
    <w:rsid w:val="00F0705C"/>
    <w:rsid w:val="00F070AF"/>
    <w:rsid w:val="00F07837"/>
    <w:rsid w:val="00F10024"/>
    <w:rsid w:val="00F10209"/>
    <w:rsid w:val="00F11199"/>
    <w:rsid w:val="00F11DA2"/>
    <w:rsid w:val="00F12137"/>
    <w:rsid w:val="00F124DA"/>
    <w:rsid w:val="00F1331F"/>
    <w:rsid w:val="00F15682"/>
    <w:rsid w:val="00F157E2"/>
    <w:rsid w:val="00F15A52"/>
    <w:rsid w:val="00F16B0D"/>
    <w:rsid w:val="00F17CBF"/>
    <w:rsid w:val="00F2111A"/>
    <w:rsid w:val="00F211ED"/>
    <w:rsid w:val="00F21513"/>
    <w:rsid w:val="00F21B5C"/>
    <w:rsid w:val="00F2288E"/>
    <w:rsid w:val="00F2405A"/>
    <w:rsid w:val="00F240B2"/>
    <w:rsid w:val="00F24385"/>
    <w:rsid w:val="00F24870"/>
    <w:rsid w:val="00F25249"/>
    <w:rsid w:val="00F2572D"/>
    <w:rsid w:val="00F26DB2"/>
    <w:rsid w:val="00F27C5C"/>
    <w:rsid w:val="00F30038"/>
    <w:rsid w:val="00F3062F"/>
    <w:rsid w:val="00F32291"/>
    <w:rsid w:val="00F32949"/>
    <w:rsid w:val="00F32F86"/>
    <w:rsid w:val="00F33A86"/>
    <w:rsid w:val="00F33B73"/>
    <w:rsid w:val="00F347A4"/>
    <w:rsid w:val="00F3517E"/>
    <w:rsid w:val="00F353C9"/>
    <w:rsid w:val="00F35E46"/>
    <w:rsid w:val="00F36009"/>
    <w:rsid w:val="00F366CD"/>
    <w:rsid w:val="00F36E60"/>
    <w:rsid w:val="00F370B7"/>
    <w:rsid w:val="00F3710F"/>
    <w:rsid w:val="00F37777"/>
    <w:rsid w:val="00F378A5"/>
    <w:rsid w:val="00F403F4"/>
    <w:rsid w:val="00F40890"/>
    <w:rsid w:val="00F41744"/>
    <w:rsid w:val="00F41754"/>
    <w:rsid w:val="00F42476"/>
    <w:rsid w:val="00F42554"/>
    <w:rsid w:val="00F427B4"/>
    <w:rsid w:val="00F42B87"/>
    <w:rsid w:val="00F43740"/>
    <w:rsid w:val="00F439C4"/>
    <w:rsid w:val="00F44426"/>
    <w:rsid w:val="00F4462B"/>
    <w:rsid w:val="00F44C62"/>
    <w:rsid w:val="00F453B6"/>
    <w:rsid w:val="00F46310"/>
    <w:rsid w:val="00F463F5"/>
    <w:rsid w:val="00F46450"/>
    <w:rsid w:val="00F472BC"/>
    <w:rsid w:val="00F47DAD"/>
    <w:rsid w:val="00F5006A"/>
    <w:rsid w:val="00F51567"/>
    <w:rsid w:val="00F527AC"/>
    <w:rsid w:val="00F52ACC"/>
    <w:rsid w:val="00F52FC5"/>
    <w:rsid w:val="00F5352B"/>
    <w:rsid w:val="00F54552"/>
    <w:rsid w:val="00F54FAF"/>
    <w:rsid w:val="00F55069"/>
    <w:rsid w:val="00F554ED"/>
    <w:rsid w:val="00F55514"/>
    <w:rsid w:val="00F562FD"/>
    <w:rsid w:val="00F56C26"/>
    <w:rsid w:val="00F57AF4"/>
    <w:rsid w:val="00F61D83"/>
    <w:rsid w:val="00F622EA"/>
    <w:rsid w:val="00F629FF"/>
    <w:rsid w:val="00F62D9C"/>
    <w:rsid w:val="00F62DFA"/>
    <w:rsid w:val="00F632D6"/>
    <w:rsid w:val="00F63C91"/>
    <w:rsid w:val="00F63CC7"/>
    <w:rsid w:val="00F64625"/>
    <w:rsid w:val="00F64B31"/>
    <w:rsid w:val="00F64CB6"/>
    <w:rsid w:val="00F64E3C"/>
    <w:rsid w:val="00F65DD1"/>
    <w:rsid w:val="00F65F03"/>
    <w:rsid w:val="00F6730E"/>
    <w:rsid w:val="00F67550"/>
    <w:rsid w:val="00F67BA3"/>
    <w:rsid w:val="00F67E49"/>
    <w:rsid w:val="00F70611"/>
    <w:rsid w:val="00F707B3"/>
    <w:rsid w:val="00F71135"/>
    <w:rsid w:val="00F72A38"/>
    <w:rsid w:val="00F72B80"/>
    <w:rsid w:val="00F73BFC"/>
    <w:rsid w:val="00F73D51"/>
    <w:rsid w:val="00F74050"/>
    <w:rsid w:val="00F74785"/>
    <w:rsid w:val="00F74786"/>
    <w:rsid w:val="00F74E65"/>
    <w:rsid w:val="00F75112"/>
    <w:rsid w:val="00F757F5"/>
    <w:rsid w:val="00F77615"/>
    <w:rsid w:val="00F77A35"/>
    <w:rsid w:val="00F77AE7"/>
    <w:rsid w:val="00F77E2B"/>
    <w:rsid w:val="00F77F03"/>
    <w:rsid w:val="00F80841"/>
    <w:rsid w:val="00F814EE"/>
    <w:rsid w:val="00F821DC"/>
    <w:rsid w:val="00F82913"/>
    <w:rsid w:val="00F82C47"/>
    <w:rsid w:val="00F82F43"/>
    <w:rsid w:val="00F834EA"/>
    <w:rsid w:val="00F85757"/>
    <w:rsid w:val="00F85E4F"/>
    <w:rsid w:val="00F863BB"/>
    <w:rsid w:val="00F86B64"/>
    <w:rsid w:val="00F86F55"/>
    <w:rsid w:val="00F875C3"/>
    <w:rsid w:val="00F90461"/>
    <w:rsid w:val="00F907B0"/>
    <w:rsid w:val="00F90A8A"/>
    <w:rsid w:val="00F91044"/>
    <w:rsid w:val="00F91882"/>
    <w:rsid w:val="00F95207"/>
    <w:rsid w:val="00F95344"/>
    <w:rsid w:val="00F9586A"/>
    <w:rsid w:val="00F965FE"/>
    <w:rsid w:val="00F96AE2"/>
    <w:rsid w:val="00F97068"/>
    <w:rsid w:val="00F97D44"/>
    <w:rsid w:val="00FA0275"/>
    <w:rsid w:val="00FA046E"/>
    <w:rsid w:val="00FA0DA5"/>
    <w:rsid w:val="00FA19C8"/>
    <w:rsid w:val="00FA1FA8"/>
    <w:rsid w:val="00FA29B6"/>
    <w:rsid w:val="00FA2E29"/>
    <w:rsid w:val="00FA3448"/>
    <w:rsid w:val="00FA368D"/>
    <w:rsid w:val="00FA478F"/>
    <w:rsid w:val="00FA5260"/>
    <w:rsid w:val="00FA5506"/>
    <w:rsid w:val="00FA5679"/>
    <w:rsid w:val="00FA5E65"/>
    <w:rsid w:val="00FA5EDF"/>
    <w:rsid w:val="00FA670D"/>
    <w:rsid w:val="00FA7E9F"/>
    <w:rsid w:val="00FB069D"/>
    <w:rsid w:val="00FB0921"/>
    <w:rsid w:val="00FB16A8"/>
    <w:rsid w:val="00FB1F1C"/>
    <w:rsid w:val="00FB24C4"/>
    <w:rsid w:val="00FB2F20"/>
    <w:rsid w:val="00FB34DC"/>
    <w:rsid w:val="00FB40A0"/>
    <w:rsid w:val="00FB4616"/>
    <w:rsid w:val="00FB51A6"/>
    <w:rsid w:val="00FB55B7"/>
    <w:rsid w:val="00FB574D"/>
    <w:rsid w:val="00FB5BBA"/>
    <w:rsid w:val="00FB5FA2"/>
    <w:rsid w:val="00FB64D8"/>
    <w:rsid w:val="00FB6B10"/>
    <w:rsid w:val="00FC00DA"/>
    <w:rsid w:val="00FC08C2"/>
    <w:rsid w:val="00FC19C2"/>
    <w:rsid w:val="00FC19F3"/>
    <w:rsid w:val="00FC2713"/>
    <w:rsid w:val="00FC340A"/>
    <w:rsid w:val="00FC378B"/>
    <w:rsid w:val="00FC3977"/>
    <w:rsid w:val="00FC39A3"/>
    <w:rsid w:val="00FC3BB9"/>
    <w:rsid w:val="00FC3BF5"/>
    <w:rsid w:val="00FC4E54"/>
    <w:rsid w:val="00FC4E6A"/>
    <w:rsid w:val="00FC65B3"/>
    <w:rsid w:val="00FC68D0"/>
    <w:rsid w:val="00FC7368"/>
    <w:rsid w:val="00FC7396"/>
    <w:rsid w:val="00FC7DFF"/>
    <w:rsid w:val="00FD0569"/>
    <w:rsid w:val="00FD172D"/>
    <w:rsid w:val="00FD1E43"/>
    <w:rsid w:val="00FD253C"/>
    <w:rsid w:val="00FD2690"/>
    <w:rsid w:val="00FD2F16"/>
    <w:rsid w:val="00FD3BFE"/>
    <w:rsid w:val="00FD5213"/>
    <w:rsid w:val="00FD5561"/>
    <w:rsid w:val="00FD6065"/>
    <w:rsid w:val="00FD6AAE"/>
    <w:rsid w:val="00FD7E61"/>
    <w:rsid w:val="00FE0E54"/>
    <w:rsid w:val="00FE0F29"/>
    <w:rsid w:val="00FE14F0"/>
    <w:rsid w:val="00FE1A69"/>
    <w:rsid w:val="00FE1AF3"/>
    <w:rsid w:val="00FE36CA"/>
    <w:rsid w:val="00FE3D22"/>
    <w:rsid w:val="00FE3FC4"/>
    <w:rsid w:val="00FE473F"/>
    <w:rsid w:val="00FE53AD"/>
    <w:rsid w:val="00FE5D97"/>
    <w:rsid w:val="00FE6ADB"/>
    <w:rsid w:val="00FE6C8F"/>
    <w:rsid w:val="00FF003A"/>
    <w:rsid w:val="00FF08DA"/>
    <w:rsid w:val="00FF0BAD"/>
    <w:rsid w:val="00FF2224"/>
    <w:rsid w:val="00FF263B"/>
    <w:rsid w:val="00FF36F6"/>
    <w:rsid w:val="00FF4C52"/>
    <w:rsid w:val="00FF4E77"/>
    <w:rsid w:val="00FF6538"/>
    <w:rsid w:val="00FF6B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35E0D"/>
    <w:pPr>
      <w:keepNext/>
      <w:keepLines/>
      <w:numPr>
        <w:ilvl w:val="1"/>
        <w:numId w:val="15"/>
      </w:numPr>
      <w:ind w:right="709"/>
      <w:outlineLvl w:val="1"/>
    </w:pPr>
    <w:rPr>
      <w:rFonts w:asciiTheme="majorHAnsi" w:eastAsia="Times New Roman" w:hAnsiTheme="majorHAnsi" w:cstheme="majorBidi"/>
      <w:b/>
      <w:bCs/>
      <w:color w:val="00AFAA"/>
      <w:sz w:val="24"/>
      <w:u w:color="009FDF"/>
      <w:lang w:eastAsia="de-DE"/>
    </w:rPr>
  </w:style>
  <w:style w:type="paragraph" w:styleId="Heading3">
    <w:name w:val="heading 3"/>
    <w:basedOn w:val="Normal"/>
    <w:next w:val="BodyText"/>
    <w:link w:val="Heading3Char"/>
    <w:autoRedefine/>
    <w:qFormat/>
    <w:rsid w:val="008807E9"/>
    <w:pPr>
      <w:keepNext/>
      <w:keepLines/>
      <w:numPr>
        <w:ilvl w:val="2"/>
        <w:numId w:val="15"/>
      </w:numPr>
      <w:spacing w:after="60"/>
      <w:ind w:right="851"/>
      <w:outlineLvl w:val="2"/>
    </w:pPr>
    <w:rPr>
      <w:rFonts w:asciiTheme="majorHAnsi" w:eastAsia="Times New Roman" w:hAnsiTheme="majorHAnsi" w:cstheme="majorBidi"/>
      <w:b/>
      <w:bCs/>
      <w:smallCaps/>
      <w:color w:val="00AFAA"/>
      <w:sz w:val="24"/>
      <w:u w:color="009FDF"/>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35E0D"/>
    <w:rPr>
      <w:rFonts w:asciiTheme="majorHAnsi" w:eastAsia="Times New Roman" w:hAnsiTheme="majorHAnsi" w:cstheme="majorBidi"/>
      <w:b/>
      <w:bCs/>
      <w:color w:val="00AFAA"/>
      <w:sz w:val="24"/>
      <w:szCs w:val="24"/>
      <w:u w:color="009FDF"/>
      <w:lang w:val="en-GB" w:eastAsia="de-DE"/>
    </w:rPr>
  </w:style>
  <w:style w:type="character" w:customStyle="1" w:styleId="Heading3Char">
    <w:name w:val="Heading 3 Char"/>
    <w:basedOn w:val="DefaultParagraphFont"/>
    <w:link w:val="Heading3"/>
    <w:rsid w:val="008807E9"/>
    <w:rPr>
      <w:rFonts w:asciiTheme="majorHAnsi" w:eastAsia="Times New Roman" w:hAnsiTheme="majorHAnsi" w:cstheme="majorBidi"/>
      <w:b/>
      <w:bCs/>
      <w:smallCaps/>
      <w:color w:val="00AFAA"/>
      <w:sz w:val="24"/>
      <w:szCs w:val="24"/>
      <w:u w:color="009FDF"/>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ind w:left="425"/>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FF003A"/>
    <w:pPr>
      <w:numPr>
        <w:numId w:val="12"/>
      </w:numPr>
      <w:spacing w:after="240"/>
      <w:ind w:left="990" w:hanging="990"/>
      <w:jc w:val="center"/>
    </w:pPr>
    <w:rPr>
      <w:sz w:val="22"/>
      <w:lang w:eastAsia="de-DE"/>
    </w:rPr>
  </w:style>
  <w:style w:type="paragraph" w:styleId="ListNumber">
    <w:name w:val="List Number"/>
    <w:basedOn w:val="Normal"/>
    <w:rsid w:val="00B16D5F"/>
    <w:pPr>
      <w:numPr>
        <w:numId w:val="11"/>
      </w:numPr>
      <w:contextualSpacing/>
    </w:pPr>
    <w:rPr>
      <w:sz w:val="22"/>
      <w:szCs w:val="22"/>
    </w:r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2"/>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3"/>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4"/>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5"/>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elraster1">
    <w:name w:val="Tabelraster1"/>
    <w:basedOn w:val="TableNormal"/>
    <w:next w:val="TableGrid"/>
    <w:uiPriority w:val="59"/>
    <w:rsid w:val="004D1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59"/>
    <w:rsid w:val="002D0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TableNormal"/>
    <w:next w:val="TableGrid"/>
    <w:uiPriority w:val="59"/>
    <w:rsid w:val="005E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NChar">
    <w:name w:val="MRN Char"/>
    <w:basedOn w:val="DefaultParagraphFont"/>
    <w:link w:val="MRN"/>
    <w:locked/>
    <w:rsid w:val="002110EB"/>
    <w:rPr>
      <w:b/>
      <w:color w:val="00558C"/>
      <w:sz w:val="28"/>
      <w:lang w:val="en-GB"/>
    </w:rPr>
  </w:style>
  <w:style w:type="paragraph" w:customStyle="1" w:styleId="MRN">
    <w:name w:val="MRN"/>
    <w:basedOn w:val="Normal"/>
    <w:link w:val="MRNChar"/>
    <w:rsid w:val="002110EB"/>
    <w:pPr>
      <w:spacing w:line="216" w:lineRule="atLeast"/>
    </w:pPr>
    <w:rPr>
      <w:rFonts w:cstheme="minorBidi"/>
      <w:b/>
      <w:color w:val="00558C"/>
      <w:sz w:val="28"/>
      <w:szCs w:val="22"/>
      <w:lang w:eastAsia="en-US"/>
    </w:rPr>
  </w:style>
  <w:style w:type="paragraph" w:styleId="ListNumber2">
    <w:name w:val="List Number 2"/>
    <w:basedOn w:val="Normal"/>
    <w:unhideWhenUsed/>
    <w:rsid w:val="00B16D5F"/>
    <w:pPr>
      <w:numPr>
        <w:numId w:val="27"/>
      </w:numPr>
      <w:contextualSpacing/>
    </w:pPr>
  </w:style>
  <w:style w:type="paragraph" w:customStyle="1" w:styleId="AnnexHead2">
    <w:name w:val="Annex Head 2"/>
    <w:basedOn w:val="Annex"/>
    <w:next w:val="Normal"/>
    <w:qFormat/>
    <w:rsid w:val="002F6BF5"/>
    <w:pPr>
      <w:numPr>
        <w:numId w:val="0"/>
      </w:numPr>
      <w:spacing w:before="120" w:after="120"/>
      <w:ind w:left="851" w:hanging="851"/>
    </w:pPr>
    <w:rPr>
      <w:rFonts w:eastAsia="Calibri" w:cs="Calibri"/>
      <w:bCs/>
      <w:i w:val="0"/>
      <w:color w:val="00558C"/>
      <w:sz w:val="24"/>
      <w:szCs w:val="22"/>
      <w:u w:val="none"/>
    </w:rPr>
  </w:style>
  <w:style w:type="paragraph" w:customStyle="1" w:styleId="AnnexHead3">
    <w:name w:val="Annex Head 3"/>
    <w:basedOn w:val="AnnexHead2"/>
    <w:next w:val="Heading2separationline"/>
    <w:qFormat/>
    <w:rsid w:val="002F6BF5"/>
    <w:pPr>
      <w:ind w:left="1021" w:hanging="1021"/>
    </w:pPr>
    <w:rPr>
      <w:caps w:val="0"/>
      <w:smallCaps/>
    </w:rPr>
  </w:style>
  <w:style w:type="paragraph" w:customStyle="1" w:styleId="AnnexHead4">
    <w:name w:val="Annex Head 4"/>
    <w:basedOn w:val="AnnexHead3"/>
    <w:next w:val="BodyText"/>
    <w:qFormat/>
    <w:rsid w:val="002F6BF5"/>
    <w:pPr>
      <w:ind w:left="1134" w:hanging="1134"/>
    </w:pPr>
    <w:rPr>
      <w:smallCaps w:val="0"/>
      <w:sz w:val="22"/>
    </w:rPr>
  </w:style>
  <w:style w:type="paragraph" w:customStyle="1" w:styleId="AnnexHead5">
    <w:name w:val="Annex Head 5"/>
    <w:basedOn w:val="Normal"/>
    <w:next w:val="BodyText"/>
    <w:qFormat/>
    <w:rsid w:val="002F6BF5"/>
    <w:pPr>
      <w:spacing w:before="120" w:after="120"/>
      <w:ind w:left="1701" w:hanging="1701"/>
    </w:pPr>
    <w:rPr>
      <w:rFonts w:eastAsia="Calibri" w:cs="Calibri"/>
      <w:color w:val="00558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7851">
      <w:bodyDiv w:val="1"/>
      <w:marLeft w:val="0"/>
      <w:marRight w:val="0"/>
      <w:marTop w:val="0"/>
      <w:marBottom w:val="0"/>
      <w:divBdr>
        <w:top w:val="none" w:sz="0" w:space="0" w:color="auto"/>
        <w:left w:val="none" w:sz="0" w:space="0" w:color="auto"/>
        <w:bottom w:val="none" w:sz="0" w:space="0" w:color="auto"/>
        <w:right w:val="none" w:sz="0" w:space="0" w:color="auto"/>
      </w:divBdr>
    </w:div>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67798282">
      <w:bodyDiv w:val="1"/>
      <w:marLeft w:val="0"/>
      <w:marRight w:val="0"/>
      <w:marTop w:val="0"/>
      <w:marBottom w:val="0"/>
      <w:divBdr>
        <w:top w:val="none" w:sz="0" w:space="0" w:color="auto"/>
        <w:left w:val="none" w:sz="0" w:space="0" w:color="auto"/>
        <w:bottom w:val="none" w:sz="0" w:space="0" w:color="auto"/>
        <w:right w:val="none" w:sz="0" w:space="0" w:color="auto"/>
      </w:divBdr>
      <w:divsChild>
        <w:div w:id="1495955458">
          <w:marLeft w:val="0"/>
          <w:marRight w:val="0"/>
          <w:marTop w:val="0"/>
          <w:marBottom w:val="0"/>
          <w:divBdr>
            <w:top w:val="none" w:sz="0" w:space="0" w:color="auto"/>
            <w:left w:val="none" w:sz="0" w:space="0" w:color="auto"/>
            <w:bottom w:val="none" w:sz="0" w:space="0" w:color="auto"/>
            <w:right w:val="none" w:sz="0" w:space="0" w:color="auto"/>
          </w:divBdr>
          <w:divsChild>
            <w:div w:id="1365442969">
              <w:marLeft w:val="0"/>
              <w:marRight w:val="0"/>
              <w:marTop w:val="0"/>
              <w:marBottom w:val="0"/>
              <w:divBdr>
                <w:top w:val="none" w:sz="0" w:space="0" w:color="auto"/>
                <w:left w:val="none" w:sz="0" w:space="0" w:color="auto"/>
                <w:bottom w:val="none" w:sz="0" w:space="0" w:color="auto"/>
                <w:right w:val="none" w:sz="0" w:space="0" w:color="auto"/>
              </w:divBdr>
            </w:div>
          </w:divsChild>
        </w:div>
        <w:div w:id="1967806211">
          <w:marLeft w:val="0"/>
          <w:marRight w:val="0"/>
          <w:marTop w:val="0"/>
          <w:marBottom w:val="0"/>
          <w:divBdr>
            <w:top w:val="none" w:sz="0" w:space="0" w:color="auto"/>
            <w:left w:val="none" w:sz="0" w:space="0" w:color="auto"/>
            <w:bottom w:val="none" w:sz="0" w:space="0" w:color="auto"/>
            <w:right w:val="none" w:sz="0" w:space="0" w:color="auto"/>
          </w:divBdr>
          <w:divsChild>
            <w:div w:id="1268460437">
              <w:marLeft w:val="0"/>
              <w:marRight w:val="0"/>
              <w:marTop w:val="0"/>
              <w:marBottom w:val="0"/>
              <w:divBdr>
                <w:top w:val="none" w:sz="0" w:space="0" w:color="auto"/>
                <w:left w:val="none" w:sz="0" w:space="0" w:color="auto"/>
                <w:bottom w:val="none" w:sz="0" w:space="0" w:color="auto"/>
                <w:right w:val="none" w:sz="0" w:space="0" w:color="auto"/>
              </w:divBdr>
            </w:div>
          </w:divsChild>
        </w:div>
        <w:div w:id="460802085">
          <w:marLeft w:val="0"/>
          <w:marRight w:val="0"/>
          <w:marTop w:val="0"/>
          <w:marBottom w:val="0"/>
          <w:divBdr>
            <w:top w:val="none" w:sz="0" w:space="0" w:color="auto"/>
            <w:left w:val="none" w:sz="0" w:space="0" w:color="auto"/>
            <w:bottom w:val="none" w:sz="0" w:space="0" w:color="auto"/>
            <w:right w:val="none" w:sz="0" w:space="0" w:color="auto"/>
          </w:divBdr>
          <w:divsChild>
            <w:div w:id="2095348875">
              <w:marLeft w:val="0"/>
              <w:marRight w:val="0"/>
              <w:marTop w:val="0"/>
              <w:marBottom w:val="0"/>
              <w:divBdr>
                <w:top w:val="none" w:sz="0" w:space="0" w:color="auto"/>
                <w:left w:val="none" w:sz="0" w:space="0" w:color="auto"/>
                <w:bottom w:val="none" w:sz="0" w:space="0" w:color="auto"/>
                <w:right w:val="none" w:sz="0" w:space="0" w:color="auto"/>
              </w:divBdr>
            </w:div>
          </w:divsChild>
        </w:div>
        <w:div w:id="1642077780">
          <w:marLeft w:val="0"/>
          <w:marRight w:val="0"/>
          <w:marTop w:val="0"/>
          <w:marBottom w:val="0"/>
          <w:divBdr>
            <w:top w:val="none" w:sz="0" w:space="0" w:color="auto"/>
            <w:left w:val="none" w:sz="0" w:space="0" w:color="auto"/>
            <w:bottom w:val="none" w:sz="0" w:space="0" w:color="auto"/>
            <w:right w:val="none" w:sz="0" w:space="0" w:color="auto"/>
          </w:divBdr>
          <w:divsChild>
            <w:div w:id="42889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0894759">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442309655">
      <w:bodyDiv w:val="1"/>
      <w:marLeft w:val="0"/>
      <w:marRight w:val="0"/>
      <w:marTop w:val="0"/>
      <w:marBottom w:val="0"/>
      <w:divBdr>
        <w:top w:val="none" w:sz="0" w:space="0" w:color="auto"/>
        <w:left w:val="none" w:sz="0" w:space="0" w:color="auto"/>
        <w:bottom w:val="none" w:sz="0" w:space="0" w:color="auto"/>
        <w:right w:val="none" w:sz="0" w:space="0" w:color="auto"/>
      </w:divBdr>
    </w:div>
    <w:div w:id="516847206">
      <w:bodyDiv w:val="1"/>
      <w:marLeft w:val="0"/>
      <w:marRight w:val="0"/>
      <w:marTop w:val="0"/>
      <w:marBottom w:val="0"/>
      <w:divBdr>
        <w:top w:val="none" w:sz="0" w:space="0" w:color="auto"/>
        <w:left w:val="none" w:sz="0" w:space="0" w:color="auto"/>
        <w:bottom w:val="none" w:sz="0" w:space="0" w:color="auto"/>
        <w:right w:val="none" w:sz="0" w:space="0" w:color="auto"/>
      </w:divBdr>
    </w:div>
    <w:div w:id="537087325">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21765920">
      <w:bodyDiv w:val="1"/>
      <w:marLeft w:val="0"/>
      <w:marRight w:val="0"/>
      <w:marTop w:val="0"/>
      <w:marBottom w:val="0"/>
      <w:divBdr>
        <w:top w:val="none" w:sz="0" w:space="0" w:color="auto"/>
        <w:left w:val="none" w:sz="0" w:space="0" w:color="auto"/>
        <w:bottom w:val="none" w:sz="0" w:space="0" w:color="auto"/>
        <w:right w:val="none" w:sz="0" w:space="0" w:color="auto"/>
      </w:divBdr>
    </w:div>
    <w:div w:id="661546889">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671103910">
      <w:bodyDiv w:val="1"/>
      <w:marLeft w:val="0"/>
      <w:marRight w:val="0"/>
      <w:marTop w:val="0"/>
      <w:marBottom w:val="0"/>
      <w:divBdr>
        <w:top w:val="none" w:sz="0" w:space="0" w:color="auto"/>
        <w:left w:val="none" w:sz="0" w:space="0" w:color="auto"/>
        <w:bottom w:val="none" w:sz="0" w:space="0" w:color="auto"/>
        <w:right w:val="none" w:sz="0" w:space="0" w:color="auto"/>
      </w:divBdr>
    </w:div>
    <w:div w:id="692727632">
      <w:bodyDiv w:val="1"/>
      <w:marLeft w:val="0"/>
      <w:marRight w:val="0"/>
      <w:marTop w:val="0"/>
      <w:marBottom w:val="0"/>
      <w:divBdr>
        <w:top w:val="none" w:sz="0" w:space="0" w:color="auto"/>
        <w:left w:val="none" w:sz="0" w:space="0" w:color="auto"/>
        <w:bottom w:val="none" w:sz="0" w:space="0" w:color="auto"/>
        <w:right w:val="none" w:sz="0" w:space="0" w:color="auto"/>
      </w:divBdr>
    </w:div>
    <w:div w:id="716586404">
      <w:bodyDiv w:val="1"/>
      <w:marLeft w:val="0"/>
      <w:marRight w:val="0"/>
      <w:marTop w:val="0"/>
      <w:marBottom w:val="0"/>
      <w:divBdr>
        <w:top w:val="none" w:sz="0" w:space="0" w:color="auto"/>
        <w:left w:val="none" w:sz="0" w:space="0" w:color="auto"/>
        <w:bottom w:val="none" w:sz="0" w:space="0" w:color="auto"/>
        <w:right w:val="none" w:sz="0" w:space="0" w:color="auto"/>
      </w:divBdr>
      <w:divsChild>
        <w:div w:id="1092438510">
          <w:marLeft w:val="0"/>
          <w:marRight w:val="0"/>
          <w:marTop w:val="0"/>
          <w:marBottom w:val="0"/>
          <w:divBdr>
            <w:top w:val="none" w:sz="0" w:space="0" w:color="auto"/>
            <w:left w:val="none" w:sz="0" w:space="0" w:color="auto"/>
            <w:bottom w:val="none" w:sz="0" w:space="0" w:color="auto"/>
            <w:right w:val="none" w:sz="0" w:space="0" w:color="auto"/>
          </w:divBdr>
          <w:divsChild>
            <w:div w:id="913971997">
              <w:marLeft w:val="0"/>
              <w:marRight w:val="0"/>
              <w:marTop w:val="0"/>
              <w:marBottom w:val="0"/>
              <w:divBdr>
                <w:top w:val="none" w:sz="0" w:space="0" w:color="auto"/>
                <w:left w:val="none" w:sz="0" w:space="0" w:color="auto"/>
                <w:bottom w:val="none" w:sz="0" w:space="0" w:color="auto"/>
                <w:right w:val="none" w:sz="0" w:space="0" w:color="auto"/>
              </w:divBdr>
              <w:divsChild>
                <w:div w:id="1882084950">
                  <w:marLeft w:val="0"/>
                  <w:marRight w:val="0"/>
                  <w:marTop w:val="0"/>
                  <w:marBottom w:val="0"/>
                  <w:divBdr>
                    <w:top w:val="none" w:sz="0" w:space="0" w:color="auto"/>
                    <w:left w:val="none" w:sz="0" w:space="0" w:color="auto"/>
                    <w:bottom w:val="none" w:sz="0" w:space="0" w:color="auto"/>
                    <w:right w:val="none" w:sz="0" w:space="0" w:color="auto"/>
                  </w:divBdr>
                  <w:divsChild>
                    <w:div w:id="731466667">
                      <w:marLeft w:val="0"/>
                      <w:marRight w:val="0"/>
                      <w:marTop w:val="0"/>
                      <w:marBottom w:val="0"/>
                      <w:divBdr>
                        <w:top w:val="none" w:sz="0" w:space="0" w:color="auto"/>
                        <w:left w:val="none" w:sz="0" w:space="0" w:color="auto"/>
                        <w:bottom w:val="none" w:sz="0" w:space="0" w:color="auto"/>
                        <w:right w:val="none" w:sz="0" w:space="0" w:color="auto"/>
                      </w:divBdr>
                      <w:divsChild>
                        <w:div w:id="1706561361">
                          <w:marLeft w:val="0"/>
                          <w:marRight w:val="0"/>
                          <w:marTop w:val="0"/>
                          <w:marBottom w:val="0"/>
                          <w:divBdr>
                            <w:top w:val="none" w:sz="0" w:space="0" w:color="auto"/>
                            <w:left w:val="none" w:sz="0" w:space="0" w:color="auto"/>
                            <w:bottom w:val="none" w:sz="0" w:space="0" w:color="auto"/>
                            <w:right w:val="none" w:sz="0" w:space="0" w:color="auto"/>
                          </w:divBdr>
                          <w:divsChild>
                            <w:div w:id="1885631939">
                              <w:marLeft w:val="0"/>
                              <w:marRight w:val="0"/>
                              <w:marTop w:val="0"/>
                              <w:marBottom w:val="0"/>
                              <w:divBdr>
                                <w:top w:val="none" w:sz="0" w:space="0" w:color="auto"/>
                                <w:left w:val="none" w:sz="0" w:space="0" w:color="auto"/>
                                <w:bottom w:val="none" w:sz="0" w:space="0" w:color="auto"/>
                                <w:right w:val="none" w:sz="0" w:space="0" w:color="auto"/>
                              </w:divBdr>
                              <w:divsChild>
                                <w:div w:id="109648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141790">
          <w:marLeft w:val="0"/>
          <w:marRight w:val="0"/>
          <w:marTop w:val="0"/>
          <w:marBottom w:val="0"/>
          <w:divBdr>
            <w:top w:val="none" w:sz="0" w:space="0" w:color="auto"/>
            <w:left w:val="none" w:sz="0" w:space="0" w:color="auto"/>
            <w:bottom w:val="none" w:sz="0" w:space="0" w:color="auto"/>
            <w:right w:val="none" w:sz="0" w:space="0" w:color="auto"/>
          </w:divBdr>
          <w:divsChild>
            <w:div w:id="2053117343">
              <w:marLeft w:val="0"/>
              <w:marRight w:val="0"/>
              <w:marTop w:val="0"/>
              <w:marBottom w:val="0"/>
              <w:divBdr>
                <w:top w:val="none" w:sz="0" w:space="0" w:color="auto"/>
                <w:left w:val="none" w:sz="0" w:space="0" w:color="auto"/>
                <w:bottom w:val="none" w:sz="0" w:space="0" w:color="auto"/>
                <w:right w:val="none" w:sz="0" w:space="0" w:color="auto"/>
              </w:divBdr>
              <w:divsChild>
                <w:div w:id="1888295380">
                  <w:marLeft w:val="0"/>
                  <w:marRight w:val="0"/>
                  <w:marTop w:val="0"/>
                  <w:marBottom w:val="0"/>
                  <w:divBdr>
                    <w:top w:val="none" w:sz="0" w:space="0" w:color="auto"/>
                    <w:left w:val="none" w:sz="0" w:space="0" w:color="auto"/>
                    <w:bottom w:val="none" w:sz="0" w:space="0" w:color="auto"/>
                    <w:right w:val="none" w:sz="0" w:space="0" w:color="auto"/>
                  </w:divBdr>
                  <w:divsChild>
                    <w:div w:id="80302939">
                      <w:marLeft w:val="0"/>
                      <w:marRight w:val="0"/>
                      <w:marTop w:val="0"/>
                      <w:marBottom w:val="0"/>
                      <w:divBdr>
                        <w:top w:val="none" w:sz="0" w:space="0" w:color="auto"/>
                        <w:left w:val="none" w:sz="0" w:space="0" w:color="auto"/>
                        <w:bottom w:val="none" w:sz="0" w:space="0" w:color="auto"/>
                        <w:right w:val="none" w:sz="0" w:space="0" w:color="auto"/>
                      </w:divBdr>
                      <w:divsChild>
                        <w:div w:id="2012873258">
                          <w:marLeft w:val="0"/>
                          <w:marRight w:val="0"/>
                          <w:marTop w:val="0"/>
                          <w:marBottom w:val="0"/>
                          <w:divBdr>
                            <w:top w:val="none" w:sz="0" w:space="0" w:color="auto"/>
                            <w:left w:val="none" w:sz="0" w:space="0" w:color="auto"/>
                            <w:bottom w:val="none" w:sz="0" w:space="0" w:color="auto"/>
                            <w:right w:val="none" w:sz="0" w:space="0" w:color="auto"/>
                          </w:divBdr>
                          <w:divsChild>
                            <w:div w:id="944386098">
                              <w:marLeft w:val="0"/>
                              <w:marRight w:val="0"/>
                              <w:marTop w:val="0"/>
                              <w:marBottom w:val="0"/>
                              <w:divBdr>
                                <w:top w:val="none" w:sz="0" w:space="0" w:color="auto"/>
                                <w:left w:val="none" w:sz="0" w:space="0" w:color="auto"/>
                                <w:bottom w:val="none" w:sz="0" w:space="0" w:color="auto"/>
                                <w:right w:val="none" w:sz="0" w:space="0" w:color="auto"/>
                              </w:divBdr>
                              <w:divsChild>
                                <w:div w:id="410204986">
                                  <w:marLeft w:val="0"/>
                                  <w:marRight w:val="0"/>
                                  <w:marTop w:val="0"/>
                                  <w:marBottom w:val="0"/>
                                  <w:divBdr>
                                    <w:top w:val="none" w:sz="0" w:space="0" w:color="auto"/>
                                    <w:left w:val="none" w:sz="0" w:space="0" w:color="auto"/>
                                    <w:bottom w:val="none" w:sz="0" w:space="0" w:color="auto"/>
                                    <w:right w:val="none" w:sz="0" w:space="0" w:color="auto"/>
                                  </w:divBdr>
                                  <w:divsChild>
                                    <w:div w:id="194792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2136024">
          <w:marLeft w:val="0"/>
          <w:marRight w:val="0"/>
          <w:marTop w:val="0"/>
          <w:marBottom w:val="0"/>
          <w:divBdr>
            <w:top w:val="none" w:sz="0" w:space="0" w:color="auto"/>
            <w:left w:val="none" w:sz="0" w:space="0" w:color="auto"/>
            <w:bottom w:val="none" w:sz="0" w:space="0" w:color="auto"/>
            <w:right w:val="none" w:sz="0" w:space="0" w:color="auto"/>
          </w:divBdr>
          <w:divsChild>
            <w:div w:id="1639191701">
              <w:marLeft w:val="0"/>
              <w:marRight w:val="0"/>
              <w:marTop w:val="0"/>
              <w:marBottom w:val="0"/>
              <w:divBdr>
                <w:top w:val="none" w:sz="0" w:space="0" w:color="auto"/>
                <w:left w:val="none" w:sz="0" w:space="0" w:color="auto"/>
                <w:bottom w:val="none" w:sz="0" w:space="0" w:color="auto"/>
                <w:right w:val="none" w:sz="0" w:space="0" w:color="auto"/>
              </w:divBdr>
              <w:divsChild>
                <w:div w:id="1502231252">
                  <w:marLeft w:val="0"/>
                  <w:marRight w:val="0"/>
                  <w:marTop w:val="0"/>
                  <w:marBottom w:val="0"/>
                  <w:divBdr>
                    <w:top w:val="none" w:sz="0" w:space="0" w:color="auto"/>
                    <w:left w:val="none" w:sz="0" w:space="0" w:color="auto"/>
                    <w:bottom w:val="none" w:sz="0" w:space="0" w:color="auto"/>
                    <w:right w:val="none" w:sz="0" w:space="0" w:color="auto"/>
                  </w:divBdr>
                  <w:divsChild>
                    <w:div w:id="1282955786">
                      <w:marLeft w:val="0"/>
                      <w:marRight w:val="0"/>
                      <w:marTop w:val="0"/>
                      <w:marBottom w:val="0"/>
                      <w:divBdr>
                        <w:top w:val="none" w:sz="0" w:space="0" w:color="auto"/>
                        <w:left w:val="none" w:sz="0" w:space="0" w:color="auto"/>
                        <w:bottom w:val="none" w:sz="0" w:space="0" w:color="auto"/>
                        <w:right w:val="none" w:sz="0" w:space="0" w:color="auto"/>
                      </w:divBdr>
                      <w:divsChild>
                        <w:div w:id="659121034">
                          <w:marLeft w:val="0"/>
                          <w:marRight w:val="0"/>
                          <w:marTop w:val="0"/>
                          <w:marBottom w:val="0"/>
                          <w:divBdr>
                            <w:top w:val="none" w:sz="0" w:space="0" w:color="auto"/>
                            <w:left w:val="none" w:sz="0" w:space="0" w:color="auto"/>
                            <w:bottom w:val="none" w:sz="0" w:space="0" w:color="auto"/>
                            <w:right w:val="none" w:sz="0" w:space="0" w:color="auto"/>
                          </w:divBdr>
                          <w:divsChild>
                            <w:div w:id="455878723">
                              <w:marLeft w:val="0"/>
                              <w:marRight w:val="0"/>
                              <w:marTop w:val="0"/>
                              <w:marBottom w:val="0"/>
                              <w:divBdr>
                                <w:top w:val="none" w:sz="0" w:space="0" w:color="auto"/>
                                <w:left w:val="none" w:sz="0" w:space="0" w:color="auto"/>
                                <w:bottom w:val="none" w:sz="0" w:space="0" w:color="auto"/>
                                <w:right w:val="none" w:sz="0" w:space="0" w:color="auto"/>
                              </w:divBdr>
                              <w:divsChild>
                                <w:div w:id="18291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215028">
          <w:marLeft w:val="0"/>
          <w:marRight w:val="0"/>
          <w:marTop w:val="0"/>
          <w:marBottom w:val="0"/>
          <w:divBdr>
            <w:top w:val="none" w:sz="0" w:space="0" w:color="auto"/>
            <w:left w:val="none" w:sz="0" w:space="0" w:color="auto"/>
            <w:bottom w:val="none" w:sz="0" w:space="0" w:color="auto"/>
            <w:right w:val="none" w:sz="0" w:space="0" w:color="auto"/>
          </w:divBdr>
          <w:divsChild>
            <w:div w:id="1151367316">
              <w:marLeft w:val="0"/>
              <w:marRight w:val="0"/>
              <w:marTop w:val="0"/>
              <w:marBottom w:val="0"/>
              <w:divBdr>
                <w:top w:val="none" w:sz="0" w:space="0" w:color="auto"/>
                <w:left w:val="none" w:sz="0" w:space="0" w:color="auto"/>
                <w:bottom w:val="none" w:sz="0" w:space="0" w:color="auto"/>
                <w:right w:val="none" w:sz="0" w:space="0" w:color="auto"/>
              </w:divBdr>
              <w:divsChild>
                <w:div w:id="337125063">
                  <w:marLeft w:val="0"/>
                  <w:marRight w:val="0"/>
                  <w:marTop w:val="0"/>
                  <w:marBottom w:val="0"/>
                  <w:divBdr>
                    <w:top w:val="none" w:sz="0" w:space="0" w:color="auto"/>
                    <w:left w:val="none" w:sz="0" w:space="0" w:color="auto"/>
                    <w:bottom w:val="none" w:sz="0" w:space="0" w:color="auto"/>
                    <w:right w:val="none" w:sz="0" w:space="0" w:color="auto"/>
                  </w:divBdr>
                  <w:divsChild>
                    <w:div w:id="1466659301">
                      <w:marLeft w:val="0"/>
                      <w:marRight w:val="0"/>
                      <w:marTop w:val="0"/>
                      <w:marBottom w:val="0"/>
                      <w:divBdr>
                        <w:top w:val="none" w:sz="0" w:space="0" w:color="auto"/>
                        <w:left w:val="none" w:sz="0" w:space="0" w:color="auto"/>
                        <w:bottom w:val="none" w:sz="0" w:space="0" w:color="auto"/>
                        <w:right w:val="none" w:sz="0" w:space="0" w:color="auto"/>
                      </w:divBdr>
                      <w:divsChild>
                        <w:div w:id="1838425063">
                          <w:marLeft w:val="0"/>
                          <w:marRight w:val="0"/>
                          <w:marTop w:val="0"/>
                          <w:marBottom w:val="0"/>
                          <w:divBdr>
                            <w:top w:val="none" w:sz="0" w:space="0" w:color="auto"/>
                            <w:left w:val="none" w:sz="0" w:space="0" w:color="auto"/>
                            <w:bottom w:val="none" w:sz="0" w:space="0" w:color="auto"/>
                            <w:right w:val="none" w:sz="0" w:space="0" w:color="auto"/>
                          </w:divBdr>
                          <w:divsChild>
                            <w:div w:id="1890874059">
                              <w:marLeft w:val="0"/>
                              <w:marRight w:val="0"/>
                              <w:marTop w:val="0"/>
                              <w:marBottom w:val="0"/>
                              <w:divBdr>
                                <w:top w:val="none" w:sz="0" w:space="0" w:color="auto"/>
                                <w:left w:val="none" w:sz="0" w:space="0" w:color="auto"/>
                                <w:bottom w:val="none" w:sz="0" w:space="0" w:color="auto"/>
                                <w:right w:val="none" w:sz="0" w:space="0" w:color="auto"/>
                              </w:divBdr>
                              <w:divsChild>
                                <w:div w:id="513809881">
                                  <w:blockQuote w:val="1"/>
                                  <w:marLeft w:val="720"/>
                                  <w:marRight w:val="720"/>
                                  <w:marTop w:val="100"/>
                                  <w:marBottom w:val="100"/>
                                  <w:divBdr>
                                    <w:top w:val="none" w:sz="0" w:space="0" w:color="auto"/>
                                    <w:left w:val="none" w:sz="0" w:space="0" w:color="auto"/>
                                    <w:bottom w:val="none" w:sz="0" w:space="0" w:color="auto"/>
                                    <w:right w:val="none" w:sz="0" w:space="0" w:color="auto"/>
                                  </w:divBdr>
                                </w:div>
                                <w:div w:id="64385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934629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236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935398">
          <w:marLeft w:val="0"/>
          <w:marRight w:val="0"/>
          <w:marTop w:val="0"/>
          <w:marBottom w:val="0"/>
          <w:divBdr>
            <w:top w:val="none" w:sz="0" w:space="0" w:color="auto"/>
            <w:left w:val="none" w:sz="0" w:space="0" w:color="auto"/>
            <w:bottom w:val="none" w:sz="0" w:space="0" w:color="auto"/>
            <w:right w:val="none" w:sz="0" w:space="0" w:color="auto"/>
          </w:divBdr>
          <w:divsChild>
            <w:div w:id="1009867036">
              <w:marLeft w:val="0"/>
              <w:marRight w:val="0"/>
              <w:marTop w:val="0"/>
              <w:marBottom w:val="0"/>
              <w:divBdr>
                <w:top w:val="none" w:sz="0" w:space="0" w:color="auto"/>
                <w:left w:val="none" w:sz="0" w:space="0" w:color="auto"/>
                <w:bottom w:val="none" w:sz="0" w:space="0" w:color="auto"/>
                <w:right w:val="none" w:sz="0" w:space="0" w:color="auto"/>
              </w:divBdr>
              <w:divsChild>
                <w:div w:id="744450007">
                  <w:marLeft w:val="0"/>
                  <w:marRight w:val="0"/>
                  <w:marTop w:val="0"/>
                  <w:marBottom w:val="0"/>
                  <w:divBdr>
                    <w:top w:val="none" w:sz="0" w:space="0" w:color="auto"/>
                    <w:left w:val="none" w:sz="0" w:space="0" w:color="auto"/>
                    <w:bottom w:val="none" w:sz="0" w:space="0" w:color="auto"/>
                    <w:right w:val="none" w:sz="0" w:space="0" w:color="auto"/>
                  </w:divBdr>
                  <w:divsChild>
                    <w:div w:id="1786465607">
                      <w:marLeft w:val="0"/>
                      <w:marRight w:val="0"/>
                      <w:marTop w:val="0"/>
                      <w:marBottom w:val="0"/>
                      <w:divBdr>
                        <w:top w:val="none" w:sz="0" w:space="0" w:color="auto"/>
                        <w:left w:val="none" w:sz="0" w:space="0" w:color="auto"/>
                        <w:bottom w:val="none" w:sz="0" w:space="0" w:color="auto"/>
                        <w:right w:val="none" w:sz="0" w:space="0" w:color="auto"/>
                      </w:divBdr>
                      <w:divsChild>
                        <w:div w:id="1085689467">
                          <w:marLeft w:val="0"/>
                          <w:marRight w:val="0"/>
                          <w:marTop w:val="0"/>
                          <w:marBottom w:val="0"/>
                          <w:divBdr>
                            <w:top w:val="none" w:sz="0" w:space="0" w:color="auto"/>
                            <w:left w:val="none" w:sz="0" w:space="0" w:color="auto"/>
                            <w:bottom w:val="none" w:sz="0" w:space="0" w:color="auto"/>
                            <w:right w:val="none" w:sz="0" w:space="0" w:color="auto"/>
                          </w:divBdr>
                          <w:divsChild>
                            <w:div w:id="2018651701">
                              <w:marLeft w:val="0"/>
                              <w:marRight w:val="0"/>
                              <w:marTop w:val="0"/>
                              <w:marBottom w:val="0"/>
                              <w:divBdr>
                                <w:top w:val="none" w:sz="0" w:space="0" w:color="auto"/>
                                <w:left w:val="none" w:sz="0" w:space="0" w:color="auto"/>
                                <w:bottom w:val="none" w:sz="0" w:space="0" w:color="auto"/>
                                <w:right w:val="none" w:sz="0" w:space="0" w:color="auto"/>
                              </w:divBdr>
                              <w:divsChild>
                                <w:div w:id="208275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519621">
          <w:marLeft w:val="0"/>
          <w:marRight w:val="0"/>
          <w:marTop w:val="0"/>
          <w:marBottom w:val="0"/>
          <w:divBdr>
            <w:top w:val="none" w:sz="0" w:space="0" w:color="auto"/>
            <w:left w:val="none" w:sz="0" w:space="0" w:color="auto"/>
            <w:bottom w:val="none" w:sz="0" w:space="0" w:color="auto"/>
            <w:right w:val="none" w:sz="0" w:space="0" w:color="auto"/>
          </w:divBdr>
          <w:divsChild>
            <w:div w:id="38632283">
              <w:marLeft w:val="0"/>
              <w:marRight w:val="0"/>
              <w:marTop w:val="0"/>
              <w:marBottom w:val="0"/>
              <w:divBdr>
                <w:top w:val="none" w:sz="0" w:space="0" w:color="auto"/>
                <w:left w:val="none" w:sz="0" w:space="0" w:color="auto"/>
                <w:bottom w:val="none" w:sz="0" w:space="0" w:color="auto"/>
                <w:right w:val="none" w:sz="0" w:space="0" w:color="auto"/>
              </w:divBdr>
              <w:divsChild>
                <w:div w:id="1776166875">
                  <w:marLeft w:val="0"/>
                  <w:marRight w:val="0"/>
                  <w:marTop w:val="0"/>
                  <w:marBottom w:val="0"/>
                  <w:divBdr>
                    <w:top w:val="none" w:sz="0" w:space="0" w:color="auto"/>
                    <w:left w:val="none" w:sz="0" w:space="0" w:color="auto"/>
                    <w:bottom w:val="none" w:sz="0" w:space="0" w:color="auto"/>
                    <w:right w:val="none" w:sz="0" w:space="0" w:color="auto"/>
                  </w:divBdr>
                  <w:divsChild>
                    <w:div w:id="2054114906">
                      <w:marLeft w:val="0"/>
                      <w:marRight w:val="0"/>
                      <w:marTop w:val="0"/>
                      <w:marBottom w:val="0"/>
                      <w:divBdr>
                        <w:top w:val="none" w:sz="0" w:space="0" w:color="auto"/>
                        <w:left w:val="none" w:sz="0" w:space="0" w:color="auto"/>
                        <w:bottom w:val="none" w:sz="0" w:space="0" w:color="auto"/>
                        <w:right w:val="none" w:sz="0" w:space="0" w:color="auto"/>
                      </w:divBdr>
                      <w:divsChild>
                        <w:div w:id="515776441">
                          <w:marLeft w:val="0"/>
                          <w:marRight w:val="0"/>
                          <w:marTop w:val="0"/>
                          <w:marBottom w:val="0"/>
                          <w:divBdr>
                            <w:top w:val="none" w:sz="0" w:space="0" w:color="auto"/>
                            <w:left w:val="none" w:sz="0" w:space="0" w:color="auto"/>
                            <w:bottom w:val="none" w:sz="0" w:space="0" w:color="auto"/>
                            <w:right w:val="none" w:sz="0" w:space="0" w:color="auto"/>
                          </w:divBdr>
                          <w:divsChild>
                            <w:div w:id="565260789">
                              <w:marLeft w:val="0"/>
                              <w:marRight w:val="0"/>
                              <w:marTop w:val="0"/>
                              <w:marBottom w:val="0"/>
                              <w:divBdr>
                                <w:top w:val="none" w:sz="0" w:space="0" w:color="auto"/>
                                <w:left w:val="none" w:sz="0" w:space="0" w:color="auto"/>
                                <w:bottom w:val="none" w:sz="0" w:space="0" w:color="auto"/>
                                <w:right w:val="none" w:sz="0" w:space="0" w:color="auto"/>
                              </w:divBdr>
                              <w:divsChild>
                                <w:div w:id="631788536">
                                  <w:marLeft w:val="0"/>
                                  <w:marRight w:val="0"/>
                                  <w:marTop w:val="0"/>
                                  <w:marBottom w:val="0"/>
                                  <w:divBdr>
                                    <w:top w:val="none" w:sz="0" w:space="0" w:color="auto"/>
                                    <w:left w:val="none" w:sz="0" w:space="0" w:color="auto"/>
                                    <w:bottom w:val="none" w:sz="0" w:space="0" w:color="auto"/>
                                    <w:right w:val="none" w:sz="0" w:space="0" w:color="auto"/>
                                  </w:divBdr>
                                  <w:divsChild>
                                    <w:div w:id="1661499224">
                                      <w:marLeft w:val="0"/>
                                      <w:marRight w:val="0"/>
                                      <w:marTop w:val="0"/>
                                      <w:marBottom w:val="0"/>
                                      <w:divBdr>
                                        <w:top w:val="none" w:sz="0" w:space="0" w:color="auto"/>
                                        <w:left w:val="none" w:sz="0" w:space="0" w:color="auto"/>
                                        <w:bottom w:val="none" w:sz="0" w:space="0" w:color="auto"/>
                                        <w:right w:val="none" w:sz="0" w:space="0" w:color="auto"/>
                                      </w:divBdr>
                                    </w:div>
                                  </w:divsChild>
                                </w:div>
                                <w:div w:id="274338519">
                                  <w:marLeft w:val="0"/>
                                  <w:marRight w:val="0"/>
                                  <w:marTop w:val="0"/>
                                  <w:marBottom w:val="0"/>
                                  <w:divBdr>
                                    <w:top w:val="none" w:sz="0" w:space="0" w:color="auto"/>
                                    <w:left w:val="none" w:sz="0" w:space="0" w:color="auto"/>
                                    <w:bottom w:val="none" w:sz="0" w:space="0" w:color="auto"/>
                                    <w:right w:val="none" w:sz="0" w:space="0" w:color="auto"/>
                                  </w:divBdr>
                                  <w:divsChild>
                                    <w:div w:id="695086624">
                                      <w:marLeft w:val="0"/>
                                      <w:marRight w:val="0"/>
                                      <w:marTop w:val="0"/>
                                      <w:marBottom w:val="0"/>
                                      <w:divBdr>
                                        <w:top w:val="none" w:sz="0" w:space="0" w:color="auto"/>
                                        <w:left w:val="none" w:sz="0" w:space="0" w:color="auto"/>
                                        <w:bottom w:val="none" w:sz="0" w:space="0" w:color="auto"/>
                                        <w:right w:val="none" w:sz="0" w:space="0" w:color="auto"/>
                                      </w:divBdr>
                                    </w:div>
                                  </w:divsChild>
                                </w:div>
                                <w:div w:id="1704406115">
                                  <w:marLeft w:val="0"/>
                                  <w:marRight w:val="0"/>
                                  <w:marTop w:val="0"/>
                                  <w:marBottom w:val="0"/>
                                  <w:divBdr>
                                    <w:top w:val="none" w:sz="0" w:space="0" w:color="auto"/>
                                    <w:left w:val="none" w:sz="0" w:space="0" w:color="auto"/>
                                    <w:bottom w:val="none" w:sz="0" w:space="0" w:color="auto"/>
                                    <w:right w:val="none" w:sz="0" w:space="0" w:color="auto"/>
                                  </w:divBdr>
                                  <w:divsChild>
                                    <w:div w:id="5710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24404717">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075467529">
      <w:bodyDiv w:val="1"/>
      <w:marLeft w:val="0"/>
      <w:marRight w:val="0"/>
      <w:marTop w:val="0"/>
      <w:marBottom w:val="0"/>
      <w:divBdr>
        <w:top w:val="none" w:sz="0" w:space="0" w:color="auto"/>
        <w:left w:val="none" w:sz="0" w:space="0" w:color="auto"/>
        <w:bottom w:val="none" w:sz="0" w:space="0" w:color="auto"/>
        <w:right w:val="none" w:sz="0" w:space="0" w:color="auto"/>
      </w:divBdr>
    </w:div>
    <w:div w:id="1134064318">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138259430">
      <w:bodyDiv w:val="1"/>
      <w:marLeft w:val="0"/>
      <w:marRight w:val="0"/>
      <w:marTop w:val="0"/>
      <w:marBottom w:val="0"/>
      <w:divBdr>
        <w:top w:val="none" w:sz="0" w:space="0" w:color="auto"/>
        <w:left w:val="none" w:sz="0" w:space="0" w:color="auto"/>
        <w:bottom w:val="none" w:sz="0" w:space="0" w:color="auto"/>
        <w:right w:val="none" w:sz="0" w:space="0" w:color="auto"/>
      </w:divBdr>
    </w:div>
    <w:div w:id="1195075160">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246919479">
      <w:bodyDiv w:val="1"/>
      <w:marLeft w:val="0"/>
      <w:marRight w:val="0"/>
      <w:marTop w:val="0"/>
      <w:marBottom w:val="0"/>
      <w:divBdr>
        <w:top w:val="none" w:sz="0" w:space="0" w:color="auto"/>
        <w:left w:val="none" w:sz="0" w:space="0" w:color="auto"/>
        <w:bottom w:val="none" w:sz="0" w:space="0" w:color="auto"/>
        <w:right w:val="none" w:sz="0" w:space="0" w:color="auto"/>
      </w:divBdr>
    </w:div>
    <w:div w:id="1248423318">
      <w:bodyDiv w:val="1"/>
      <w:marLeft w:val="0"/>
      <w:marRight w:val="0"/>
      <w:marTop w:val="0"/>
      <w:marBottom w:val="0"/>
      <w:divBdr>
        <w:top w:val="none" w:sz="0" w:space="0" w:color="auto"/>
        <w:left w:val="none" w:sz="0" w:space="0" w:color="auto"/>
        <w:bottom w:val="none" w:sz="0" w:space="0" w:color="auto"/>
        <w:right w:val="none" w:sz="0" w:space="0" w:color="auto"/>
      </w:divBdr>
    </w:div>
    <w:div w:id="1251769780">
      <w:bodyDiv w:val="1"/>
      <w:marLeft w:val="0"/>
      <w:marRight w:val="0"/>
      <w:marTop w:val="0"/>
      <w:marBottom w:val="0"/>
      <w:divBdr>
        <w:top w:val="none" w:sz="0" w:space="0" w:color="auto"/>
        <w:left w:val="none" w:sz="0" w:space="0" w:color="auto"/>
        <w:bottom w:val="none" w:sz="0" w:space="0" w:color="auto"/>
        <w:right w:val="none" w:sz="0" w:space="0" w:color="auto"/>
      </w:divBdr>
    </w:div>
    <w:div w:id="1284070888">
      <w:bodyDiv w:val="1"/>
      <w:marLeft w:val="0"/>
      <w:marRight w:val="0"/>
      <w:marTop w:val="0"/>
      <w:marBottom w:val="0"/>
      <w:divBdr>
        <w:top w:val="none" w:sz="0" w:space="0" w:color="auto"/>
        <w:left w:val="none" w:sz="0" w:space="0" w:color="auto"/>
        <w:bottom w:val="none" w:sz="0" w:space="0" w:color="auto"/>
        <w:right w:val="none" w:sz="0" w:space="0" w:color="auto"/>
      </w:divBdr>
    </w:div>
    <w:div w:id="1316227656">
      <w:bodyDiv w:val="1"/>
      <w:marLeft w:val="0"/>
      <w:marRight w:val="0"/>
      <w:marTop w:val="0"/>
      <w:marBottom w:val="0"/>
      <w:divBdr>
        <w:top w:val="none" w:sz="0" w:space="0" w:color="auto"/>
        <w:left w:val="none" w:sz="0" w:space="0" w:color="auto"/>
        <w:bottom w:val="none" w:sz="0" w:space="0" w:color="auto"/>
        <w:right w:val="none" w:sz="0" w:space="0" w:color="auto"/>
      </w:divBdr>
      <w:divsChild>
        <w:div w:id="1195464223">
          <w:marLeft w:val="0"/>
          <w:marRight w:val="0"/>
          <w:marTop w:val="0"/>
          <w:marBottom w:val="0"/>
          <w:divBdr>
            <w:top w:val="none" w:sz="0" w:space="0" w:color="auto"/>
            <w:left w:val="none" w:sz="0" w:space="0" w:color="auto"/>
            <w:bottom w:val="none" w:sz="0" w:space="0" w:color="auto"/>
            <w:right w:val="none" w:sz="0" w:space="0" w:color="auto"/>
          </w:divBdr>
          <w:divsChild>
            <w:div w:id="719092426">
              <w:marLeft w:val="0"/>
              <w:marRight w:val="0"/>
              <w:marTop w:val="0"/>
              <w:marBottom w:val="0"/>
              <w:divBdr>
                <w:top w:val="none" w:sz="0" w:space="0" w:color="auto"/>
                <w:left w:val="none" w:sz="0" w:space="0" w:color="auto"/>
                <w:bottom w:val="none" w:sz="0" w:space="0" w:color="auto"/>
                <w:right w:val="none" w:sz="0" w:space="0" w:color="auto"/>
              </w:divBdr>
            </w:div>
          </w:divsChild>
        </w:div>
        <w:div w:id="1995185476">
          <w:marLeft w:val="0"/>
          <w:marRight w:val="0"/>
          <w:marTop w:val="0"/>
          <w:marBottom w:val="0"/>
          <w:divBdr>
            <w:top w:val="none" w:sz="0" w:space="0" w:color="auto"/>
            <w:left w:val="none" w:sz="0" w:space="0" w:color="auto"/>
            <w:bottom w:val="none" w:sz="0" w:space="0" w:color="auto"/>
            <w:right w:val="none" w:sz="0" w:space="0" w:color="auto"/>
          </w:divBdr>
          <w:divsChild>
            <w:div w:id="487602033">
              <w:marLeft w:val="0"/>
              <w:marRight w:val="0"/>
              <w:marTop w:val="0"/>
              <w:marBottom w:val="0"/>
              <w:divBdr>
                <w:top w:val="none" w:sz="0" w:space="0" w:color="auto"/>
                <w:left w:val="none" w:sz="0" w:space="0" w:color="auto"/>
                <w:bottom w:val="none" w:sz="0" w:space="0" w:color="auto"/>
                <w:right w:val="none" w:sz="0" w:space="0" w:color="auto"/>
              </w:divBdr>
            </w:div>
          </w:divsChild>
        </w:div>
        <w:div w:id="724526462">
          <w:marLeft w:val="0"/>
          <w:marRight w:val="0"/>
          <w:marTop w:val="0"/>
          <w:marBottom w:val="0"/>
          <w:divBdr>
            <w:top w:val="none" w:sz="0" w:space="0" w:color="auto"/>
            <w:left w:val="none" w:sz="0" w:space="0" w:color="auto"/>
            <w:bottom w:val="none" w:sz="0" w:space="0" w:color="auto"/>
            <w:right w:val="none" w:sz="0" w:space="0" w:color="auto"/>
          </w:divBdr>
          <w:divsChild>
            <w:div w:id="1999383042">
              <w:marLeft w:val="0"/>
              <w:marRight w:val="0"/>
              <w:marTop w:val="0"/>
              <w:marBottom w:val="0"/>
              <w:divBdr>
                <w:top w:val="none" w:sz="0" w:space="0" w:color="auto"/>
                <w:left w:val="none" w:sz="0" w:space="0" w:color="auto"/>
                <w:bottom w:val="none" w:sz="0" w:space="0" w:color="auto"/>
                <w:right w:val="none" w:sz="0" w:space="0" w:color="auto"/>
              </w:divBdr>
            </w:div>
          </w:divsChild>
        </w:div>
        <w:div w:id="1351227072">
          <w:marLeft w:val="0"/>
          <w:marRight w:val="0"/>
          <w:marTop w:val="0"/>
          <w:marBottom w:val="0"/>
          <w:divBdr>
            <w:top w:val="none" w:sz="0" w:space="0" w:color="auto"/>
            <w:left w:val="none" w:sz="0" w:space="0" w:color="auto"/>
            <w:bottom w:val="none" w:sz="0" w:space="0" w:color="auto"/>
            <w:right w:val="none" w:sz="0" w:space="0" w:color="auto"/>
          </w:divBdr>
          <w:divsChild>
            <w:div w:id="119669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20175377">
      <w:bodyDiv w:val="1"/>
      <w:marLeft w:val="0"/>
      <w:marRight w:val="0"/>
      <w:marTop w:val="0"/>
      <w:marBottom w:val="0"/>
      <w:divBdr>
        <w:top w:val="none" w:sz="0" w:space="0" w:color="auto"/>
        <w:left w:val="none" w:sz="0" w:space="0" w:color="auto"/>
        <w:bottom w:val="none" w:sz="0" w:space="0" w:color="auto"/>
        <w:right w:val="none" w:sz="0" w:space="0" w:color="auto"/>
      </w:divBdr>
    </w:div>
    <w:div w:id="1453668569">
      <w:bodyDiv w:val="1"/>
      <w:marLeft w:val="0"/>
      <w:marRight w:val="0"/>
      <w:marTop w:val="0"/>
      <w:marBottom w:val="0"/>
      <w:divBdr>
        <w:top w:val="none" w:sz="0" w:space="0" w:color="auto"/>
        <w:left w:val="none" w:sz="0" w:space="0" w:color="auto"/>
        <w:bottom w:val="none" w:sz="0" w:space="0" w:color="auto"/>
        <w:right w:val="none" w:sz="0" w:space="0" w:color="auto"/>
      </w:divBdr>
    </w:div>
    <w:div w:id="1465274180">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23978926">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14432532">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683624549">
      <w:bodyDiv w:val="1"/>
      <w:marLeft w:val="0"/>
      <w:marRight w:val="0"/>
      <w:marTop w:val="0"/>
      <w:marBottom w:val="0"/>
      <w:divBdr>
        <w:top w:val="none" w:sz="0" w:space="0" w:color="auto"/>
        <w:left w:val="none" w:sz="0" w:space="0" w:color="auto"/>
        <w:bottom w:val="none" w:sz="0" w:space="0" w:color="auto"/>
        <w:right w:val="none" w:sz="0" w:space="0" w:color="auto"/>
      </w:divBdr>
    </w:div>
    <w:div w:id="1721979556">
      <w:bodyDiv w:val="1"/>
      <w:marLeft w:val="0"/>
      <w:marRight w:val="0"/>
      <w:marTop w:val="0"/>
      <w:marBottom w:val="0"/>
      <w:divBdr>
        <w:top w:val="none" w:sz="0" w:space="0" w:color="auto"/>
        <w:left w:val="none" w:sz="0" w:space="0" w:color="auto"/>
        <w:bottom w:val="none" w:sz="0" w:space="0" w:color="auto"/>
        <w:right w:val="none" w:sz="0" w:space="0" w:color="auto"/>
      </w:divBdr>
    </w:div>
    <w:div w:id="1753509580">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784766224">
      <w:bodyDiv w:val="1"/>
      <w:marLeft w:val="0"/>
      <w:marRight w:val="0"/>
      <w:marTop w:val="0"/>
      <w:marBottom w:val="0"/>
      <w:divBdr>
        <w:top w:val="none" w:sz="0" w:space="0" w:color="auto"/>
        <w:left w:val="none" w:sz="0" w:space="0" w:color="auto"/>
        <w:bottom w:val="none" w:sz="0" w:space="0" w:color="auto"/>
        <w:right w:val="none" w:sz="0" w:space="0" w:color="auto"/>
      </w:divBdr>
    </w:div>
    <w:div w:id="1832914740">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84637214">
      <w:bodyDiv w:val="1"/>
      <w:marLeft w:val="0"/>
      <w:marRight w:val="0"/>
      <w:marTop w:val="0"/>
      <w:marBottom w:val="0"/>
      <w:divBdr>
        <w:top w:val="none" w:sz="0" w:space="0" w:color="auto"/>
        <w:left w:val="none" w:sz="0" w:space="0" w:color="auto"/>
        <w:bottom w:val="none" w:sz="0" w:space="0" w:color="auto"/>
        <w:right w:val="none" w:sz="0" w:space="0" w:color="auto"/>
      </w:divBdr>
      <w:divsChild>
        <w:div w:id="213736363">
          <w:marLeft w:val="0"/>
          <w:marRight w:val="0"/>
          <w:marTop w:val="0"/>
          <w:marBottom w:val="0"/>
          <w:divBdr>
            <w:top w:val="none" w:sz="0" w:space="0" w:color="auto"/>
            <w:left w:val="none" w:sz="0" w:space="0" w:color="auto"/>
            <w:bottom w:val="none" w:sz="0" w:space="0" w:color="auto"/>
            <w:right w:val="none" w:sz="0" w:space="0" w:color="auto"/>
          </w:divBdr>
          <w:divsChild>
            <w:div w:id="2023625306">
              <w:marLeft w:val="0"/>
              <w:marRight w:val="0"/>
              <w:marTop w:val="0"/>
              <w:marBottom w:val="0"/>
              <w:divBdr>
                <w:top w:val="none" w:sz="0" w:space="0" w:color="auto"/>
                <w:left w:val="none" w:sz="0" w:space="0" w:color="auto"/>
                <w:bottom w:val="none" w:sz="0" w:space="0" w:color="auto"/>
                <w:right w:val="none" w:sz="0" w:space="0" w:color="auto"/>
              </w:divBdr>
              <w:divsChild>
                <w:div w:id="895437242">
                  <w:marLeft w:val="0"/>
                  <w:marRight w:val="0"/>
                  <w:marTop w:val="0"/>
                  <w:marBottom w:val="0"/>
                  <w:divBdr>
                    <w:top w:val="none" w:sz="0" w:space="0" w:color="auto"/>
                    <w:left w:val="none" w:sz="0" w:space="0" w:color="auto"/>
                    <w:bottom w:val="none" w:sz="0" w:space="0" w:color="auto"/>
                    <w:right w:val="none" w:sz="0" w:space="0" w:color="auto"/>
                  </w:divBdr>
                  <w:divsChild>
                    <w:div w:id="1695693045">
                      <w:marLeft w:val="0"/>
                      <w:marRight w:val="0"/>
                      <w:marTop w:val="0"/>
                      <w:marBottom w:val="0"/>
                      <w:divBdr>
                        <w:top w:val="none" w:sz="0" w:space="0" w:color="auto"/>
                        <w:left w:val="none" w:sz="0" w:space="0" w:color="auto"/>
                        <w:bottom w:val="none" w:sz="0" w:space="0" w:color="auto"/>
                        <w:right w:val="none" w:sz="0" w:space="0" w:color="auto"/>
                      </w:divBdr>
                      <w:divsChild>
                        <w:div w:id="519010258">
                          <w:marLeft w:val="0"/>
                          <w:marRight w:val="0"/>
                          <w:marTop w:val="0"/>
                          <w:marBottom w:val="0"/>
                          <w:divBdr>
                            <w:top w:val="none" w:sz="0" w:space="0" w:color="auto"/>
                            <w:left w:val="none" w:sz="0" w:space="0" w:color="auto"/>
                            <w:bottom w:val="none" w:sz="0" w:space="0" w:color="auto"/>
                            <w:right w:val="none" w:sz="0" w:space="0" w:color="auto"/>
                          </w:divBdr>
                          <w:divsChild>
                            <w:div w:id="114762268">
                              <w:marLeft w:val="0"/>
                              <w:marRight w:val="0"/>
                              <w:marTop w:val="0"/>
                              <w:marBottom w:val="0"/>
                              <w:divBdr>
                                <w:top w:val="none" w:sz="0" w:space="0" w:color="auto"/>
                                <w:left w:val="none" w:sz="0" w:space="0" w:color="auto"/>
                                <w:bottom w:val="none" w:sz="0" w:space="0" w:color="auto"/>
                                <w:right w:val="none" w:sz="0" w:space="0" w:color="auto"/>
                              </w:divBdr>
                              <w:divsChild>
                                <w:div w:id="2921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281117">
          <w:marLeft w:val="0"/>
          <w:marRight w:val="0"/>
          <w:marTop w:val="0"/>
          <w:marBottom w:val="0"/>
          <w:divBdr>
            <w:top w:val="none" w:sz="0" w:space="0" w:color="auto"/>
            <w:left w:val="none" w:sz="0" w:space="0" w:color="auto"/>
            <w:bottom w:val="none" w:sz="0" w:space="0" w:color="auto"/>
            <w:right w:val="none" w:sz="0" w:space="0" w:color="auto"/>
          </w:divBdr>
          <w:divsChild>
            <w:div w:id="551887910">
              <w:marLeft w:val="0"/>
              <w:marRight w:val="0"/>
              <w:marTop w:val="0"/>
              <w:marBottom w:val="0"/>
              <w:divBdr>
                <w:top w:val="none" w:sz="0" w:space="0" w:color="auto"/>
                <w:left w:val="none" w:sz="0" w:space="0" w:color="auto"/>
                <w:bottom w:val="none" w:sz="0" w:space="0" w:color="auto"/>
                <w:right w:val="none" w:sz="0" w:space="0" w:color="auto"/>
              </w:divBdr>
              <w:divsChild>
                <w:div w:id="809245138">
                  <w:marLeft w:val="0"/>
                  <w:marRight w:val="0"/>
                  <w:marTop w:val="0"/>
                  <w:marBottom w:val="0"/>
                  <w:divBdr>
                    <w:top w:val="none" w:sz="0" w:space="0" w:color="auto"/>
                    <w:left w:val="none" w:sz="0" w:space="0" w:color="auto"/>
                    <w:bottom w:val="none" w:sz="0" w:space="0" w:color="auto"/>
                    <w:right w:val="none" w:sz="0" w:space="0" w:color="auto"/>
                  </w:divBdr>
                  <w:divsChild>
                    <w:div w:id="2096828381">
                      <w:marLeft w:val="0"/>
                      <w:marRight w:val="0"/>
                      <w:marTop w:val="0"/>
                      <w:marBottom w:val="0"/>
                      <w:divBdr>
                        <w:top w:val="none" w:sz="0" w:space="0" w:color="auto"/>
                        <w:left w:val="none" w:sz="0" w:space="0" w:color="auto"/>
                        <w:bottom w:val="none" w:sz="0" w:space="0" w:color="auto"/>
                        <w:right w:val="none" w:sz="0" w:space="0" w:color="auto"/>
                      </w:divBdr>
                      <w:divsChild>
                        <w:div w:id="449478091">
                          <w:marLeft w:val="0"/>
                          <w:marRight w:val="0"/>
                          <w:marTop w:val="0"/>
                          <w:marBottom w:val="0"/>
                          <w:divBdr>
                            <w:top w:val="none" w:sz="0" w:space="0" w:color="auto"/>
                            <w:left w:val="none" w:sz="0" w:space="0" w:color="auto"/>
                            <w:bottom w:val="none" w:sz="0" w:space="0" w:color="auto"/>
                            <w:right w:val="none" w:sz="0" w:space="0" w:color="auto"/>
                          </w:divBdr>
                          <w:divsChild>
                            <w:div w:id="923298687">
                              <w:marLeft w:val="0"/>
                              <w:marRight w:val="0"/>
                              <w:marTop w:val="0"/>
                              <w:marBottom w:val="0"/>
                              <w:divBdr>
                                <w:top w:val="none" w:sz="0" w:space="0" w:color="auto"/>
                                <w:left w:val="none" w:sz="0" w:space="0" w:color="auto"/>
                                <w:bottom w:val="none" w:sz="0" w:space="0" w:color="auto"/>
                                <w:right w:val="none" w:sz="0" w:space="0" w:color="auto"/>
                              </w:divBdr>
                              <w:divsChild>
                                <w:div w:id="315960538">
                                  <w:marLeft w:val="0"/>
                                  <w:marRight w:val="0"/>
                                  <w:marTop w:val="0"/>
                                  <w:marBottom w:val="0"/>
                                  <w:divBdr>
                                    <w:top w:val="none" w:sz="0" w:space="0" w:color="auto"/>
                                    <w:left w:val="none" w:sz="0" w:space="0" w:color="auto"/>
                                    <w:bottom w:val="none" w:sz="0" w:space="0" w:color="auto"/>
                                    <w:right w:val="none" w:sz="0" w:space="0" w:color="auto"/>
                                  </w:divBdr>
                                  <w:divsChild>
                                    <w:div w:id="165637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447055">
          <w:marLeft w:val="0"/>
          <w:marRight w:val="0"/>
          <w:marTop w:val="0"/>
          <w:marBottom w:val="0"/>
          <w:divBdr>
            <w:top w:val="none" w:sz="0" w:space="0" w:color="auto"/>
            <w:left w:val="none" w:sz="0" w:space="0" w:color="auto"/>
            <w:bottom w:val="none" w:sz="0" w:space="0" w:color="auto"/>
            <w:right w:val="none" w:sz="0" w:space="0" w:color="auto"/>
          </w:divBdr>
          <w:divsChild>
            <w:div w:id="907308492">
              <w:marLeft w:val="0"/>
              <w:marRight w:val="0"/>
              <w:marTop w:val="0"/>
              <w:marBottom w:val="0"/>
              <w:divBdr>
                <w:top w:val="none" w:sz="0" w:space="0" w:color="auto"/>
                <w:left w:val="none" w:sz="0" w:space="0" w:color="auto"/>
                <w:bottom w:val="none" w:sz="0" w:space="0" w:color="auto"/>
                <w:right w:val="none" w:sz="0" w:space="0" w:color="auto"/>
              </w:divBdr>
              <w:divsChild>
                <w:div w:id="533738674">
                  <w:marLeft w:val="0"/>
                  <w:marRight w:val="0"/>
                  <w:marTop w:val="0"/>
                  <w:marBottom w:val="0"/>
                  <w:divBdr>
                    <w:top w:val="none" w:sz="0" w:space="0" w:color="auto"/>
                    <w:left w:val="none" w:sz="0" w:space="0" w:color="auto"/>
                    <w:bottom w:val="none" w:sz="0" w:space="0" w:color="auto"/>
                    <w:right w:val="none" w:sz="0" w:space="0" w:color="auto"/>
                  </w:divBdr>
                  <w:divsChild>
                    <w:div w:id="137378287">
                      <w:marLeft w:val="0"/>
                      <w:marRight w:val="0"/>
                      <w:marTop w:val="0"/>
                      <w:marBottom w:val="0"/>
                      <w:divBdr>
                        <w:top w:val="none" w:sz="0" w:space="0" w:color="auto"/>
                        <w:left w:val="none" w:sz="0" w:space="0" w:color="auto"/>
                        <w:bottom w:val="none" w:sz="0" w:space="0" w:color="auto"/>
                        <w:right w:val="none" w:sz="0" w:space="0" w:color="auto"/>
                      </w:divBdr>
                      <w:divsChild>
                        <w:div w:id="1276058809">
                          <w:marLeft w:val="0"/>
                          <w:marRight w:val="0"/>
                          <w:marTop w:val="0"/>
                          <w:marBottom w:val="0"/>
                          <w:divBdr>
                            <w:top w:val="none" w:sz="0" w:space="0" w:color="auto"/>
                            <w:left w:val="none" w:sz="0" w:space="0" w:color="auto"/>
                            <w:bottom w:val="none" w:sz="0" w:space="0" w:color="auto"/>
                            <w:right w:val="none" w:sz="0" w:space="0" w:color="auto"/>
                          </w:divBdr>
                          <w:divsChild>
                            <w:div w:id="1595701458">
                              <w:marLeft w:val="0"/>
                              <w:marRight w:val="0"/>
                              <w:marTop w:val="0"/>
                              <w:marBottom w:val="0"/>
                              <w:divBdr>
                                <w:top w:val="none" w:sz="0" w:space="0" w:color="auto"/>
                                <w:left w:val="none" w:sz="0" w:space="0" w:color="auto"/>
                                <w:bottom w:val="none" w:sz="0" w:space="0" w:color="auto"/>
                                <w:right w:val="none" w:sz="0" w:space="0" w:color="auto"/>
                              </w:divBdr>
                              <w:divsChild>
                                <w:div w:id="1904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110258">
          <w:marLeft w:val="0"/>
          <w:marRight w:val="0"/>
          <w:marTop w:val="0"/>
          <w:marBottom w:val="0"/>
          <w:divBdr>
            <w:top w:val="none" w:sz="0" w:space="0" w:color="auto"/>
            <w:left w:val="none" w:sz="0" w:space="0" w:color="auto"/>
            <w:bottom w:val="none" w:sz="0" w:space="0" w:color="auto"/>
            <w:right w:val="none" w:sz="0" w:space="0" w:color="auto"/>
          </w:divBdr>
          <w:divsChild>
            <w:div w:id="603809401">
              <w:marLeft w:val="0"/>
              <w:marRight w:val="0"/>
              <w:marTop w:val="0"/>
              <w:marBottom w:val="0"/>
              <w:divBdr>
                <w:top w:val="none" w:sz="0" w:space="0" w:color="auto"/>
                <w:left w:val="none" w:sz="0" w:space="0" w:color="auto"/>
                <w:bottom w:val="none" w:sz="0" w:space="0" w:color="auto"/>
                <w:right w:val="none" w:sz="0" w:space="0" w:color="auto"/>
              </w:divBdr>
              <w:divsChild>
                <w:div w:id="2063824001">
                  <w:marLeft w:val="0"/>
                  <w:marRight w:val="0"/>
                  <w:marTop w:val="0"/>
                  <w:marBottom w:val="0"/>
                  <w:divBdr>
                    <w:top w:val="none" w:sz="0" w:space="0" w:color="auto"/>
                    <w:left w:val="none" w:sz="0" w:space="0" w:color="auto"/>
                    <w:bottom w:val="none" w:sz="0" w:space="0" w:color="auto"/>
                    <w:right w:val="none" w:sz="0" w:space="0" w:color="auto"/>
                  </w:divBdr>
                  <w:divsChild>
                    <w:div w:id="1673797561">
                      <w:marLeft w:val="0"/>
                      <w:marRight w:val="0"/>
                      <w:marTop w:val="0"/>
                      <w:marBottom w:val="0"/>
                      <w:divBdr>
                        <w:top w:val="none" w:sz="0" w:space="0" w:color="auto"/>
                        <w:left w:val="none" w:sz="0" w:space="0" w:color="auto"/>
                        <w:bottom w:val="none" w:sz="0" w:space="0" w:color="auto"/>
                        <w:right w:val="none" w:sz="0" w:space="0" w:color="auto"/>
                      </w:divBdr>
                      <w:divsChild>
                        <w:div w:id="777678248">
                          <w:marLeft w:val="0"/>
                          <w:marRight w:val="0"/>
                          <w:marTop w:val="0"/>
                          <w:marBottom w:val="0"/>
                          <w:divBdr>
                            <w:top w:val="none" w:sz="0" w:space="0" w:color="auto"/>
                            <w:left w:val="none" w:sz="0" w:space="0" w:color="auto"/>
                            <w:bottom w:val="none" w:sz="0" w:space="0" w:color="auto"/>
                            <w:right w:val="none" w:sz="0" w:space="0" w:color="auto"/>
                          </w:divBdr>
                          <w:divsChild>
                            <w:div w:id="2026519661">
                              <w:marLeft w:val="0"/>
                              <w:marRight w:val="0"/>
                              <w:marTop w:val="0"/>
                              <w:marBottom w:val="0"/>
                              <w:divBdr>
                                <w:top w:val="none" w:sz="0" w:space="0" w:color="auto"/>
                                <w:left w:val="none" w:sz="0" w:space="0" w:color="auto"/>
                                <w:bottom w:val="none" w:sz="0" w:space="0" w:color="auto"/>
                                <w:right w:val="none" w:sz="0" w:space="0" w:color="auto"/>
                              </w:divBdr>
                              <w:divsChild>
                                <w:div w:id="824514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6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928734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80528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712978">
          <w:marLeft w:val="0"/>
          <w:marRight w:val="0"/>
          <w:marTop w:val="0"/>
          <w:marBottom w:val="0"/>
          <w:divBdr>
            <w:top w:val="none" w:sz="0" w:space="0" w:color="auto"/>
            <w:left w:val="none" w:sz="0" w:space="0" w:color="auto"/>
            <w:bottom w:val="none" w:sz="0" w:space="0" w:color="auto"/>
            <w:right w:val="none" w:sz="0" w:space="0" w:color="auto"/>
          </w:divBdr>
          <w:divsChild>
            <w:div w:id="720783870">
              <w:marLeft w:val="0"/>
              <w:marRight w:val="0"/>
              <w:marTop w:val="0"/>
              <w:marBottom w:val="0"/>
              <w:divBdr>
                <w:top w:val="none" w:sz="0" w:space="0" w:color="auto"/>
                <w:left w:val="none" w:sz="0" w:space="0" w:color="auto"/>
                <w:bottom w:val="none" w:sz="0" w:space="0" w:color="auto"/>
                <w:right w:val="none" w:sz="0" w:space="0" w:color="auto"/>
              </w:divBdr>
              <w:divsChild>
                <w:div w:id="1002053292">
                  <w:marLeft w:val="0"/>
                  <w:marRight w:val="0"/>
                  <w:marTop w:val="0"/>
                  <w:marBottom w:val="0"/>
                  <w:divBdr>
                    <w:top w:val="none" w:sz="0" w:space="0" w:color="auto"/>
                    <w:left w:val="none" w:sz="0" w:space="0" w:color="auto"/>
                    <w:bottom w:val="none" w:sz="0" w:space="0" w:color="auto"/>
                    <w:right w:val="none" w:sz="0" w:space="0" w:color="auto"/>
                  </w:divBdr>
                  <w:divsChild>
                    <w:div w:id="167792140">
                      <w:marLeft w:val="0"/>
                      <w:marRight w:val="0"/>
                      <w:marTop w:val="0"/>
                      <w:marBottom w:val="0"/>
                      <w:divBdr>
                        <w:top w:val="none" w:sz="0" w:space="0" w:color="auto"/>
                        <w:left w:val="none" w:sz="0" w:space="0" w:color="auto"/>
                        <w:bottom w:val="none" w:sz="0" w:space="0" w:color="auto"/>
                        <w:right w:val="none" w:sz="0" w:space="0" w:color="auto"/>
                      </w:divBdr>
                      <w:divsChild>
                        <w:div w:id="558202382">
                          <w:marLeft w:val="0"/>
                          <w:marRight w:val="0"/>
                          <w:marTop w:val="0"/>
                          <w:marBottom w:val="0"/>
                          <w:divBdr>
                            <w:top w:val="none" w:sz="0" w:space="0" w:color="auto"/>
                            <w:left w:val="none" w:sz="0" w:space="0" w:color="auto"/>
                            <w:bottom w:val="none" w:sz="0" w:space="0" w:color="auto"/>
                            <w:right w:val="none" w:sz="0" w:space="0" w:color="auto"/>
                          </w:divBdr>
                          <w:divsChild>
                            <w:div w:id="202795400">
                              <w:marLeft w:val="0"/>
                              <w:marRight w:val="0"/>
                              <w:marTop w:val="0"/>
                              <w:marBottom w:val="0"/>
                              <w:divBdr>
                                <w:top w:val="none" w:sz="0" w:space="0" w:color="auto"/>
                                <w:left w:val="none" w:sz="0" w:space="0" w:color="auto"/>
                                <w:bottom w:val="none" w:sz="0" w:space="0" w:color="auto"/>
                                <w:right w:val="none" w:sz="0" w:space="0" w:color="auto"/>
                              </w:divBdr>
                              <w:divsChild>
                                <w:div w:id="2872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2416410">
          <w:marLeft w:val="0"/>
          <w:marRight w:val="0"/>
          <w:marTop w:val="0"/>
          <w:marBottom w:val="0"/>
          <w:divBdr>
            <w:top w:val="none" w:sz="0" w:space="0" w:color="auto"/>
            <w:left w:val="none" w:sz="0" w:space="0" w:color="auto"/>
            <w:bottom w:val="none" w:sz="0" w:space="0" w:color="auto"/>
            <w:right w:val="none" w:sz="0" w:space="0" w:color="auto"/>
          </w:divBdr>
          <w:divsChild>
            <w:div w:id="1457868175">
              <w:marLeft w:val="0"/>
              <w:marRight w:val="0"/>
              <w:marTop w:val="0"/>
              <w:marBottom w:val="0"/>
              <w:divBdr>
                <w:top w:val="none" w:sz="0" w:space="0" w:color="auto"/>
                <w:left w:val="none" w:sz="0" w:space="0" w:color="auto"/>
                <w:bottom w:val="none" w:sz="0" w:space="0" w:color="auto"/>
                <w:right w:val="none" w:sz="0" w:space="0" w:color="auto"/>
              </w:divBdr>
              <w:divsChild>
                <w:div w:id="1865897215">
                  <w:marLeft w:val="0"/>
                  <w:marRight w:val="0"/>
                  <w:marTop w:val="0"/>
                  <w:marBottom w:val="0"/>
                  <w:divBdr>
                    <w:top w:val="none" w:sz="0" w:space="0" w:color="auto"/>
                    <w:left w:val="none" w:sz="0" w:space="0" w:color="auto"/>
                    <w:bottom w:val="none" w:sz="0" w:space="0" w:color="auto"/>
                    <w:right w:val="none" w:sz="0" w:space="0" w:color="auto"/>
                  </w:divBdr>
                  <w:divsChild>
                    <w:div w:id="1421874457">
                      <w:marLeft w:val="0"/>
                      <w:marRight w:val="0"/>
                      <w:marTop w:val="0"/>
                      <w:marBottom w:val="0"/>
                      <w:divBdr>
                        <w:top w:val="none" w:sz="0" w:space="0" w:color="auto"/>
                        <w:left w:val="none" w:sz="0" w:space="0" w:color="auto"/>
                        <w:bottom w:val="none" w:sz="0" w:space="0" w:color="auto"/>
                        <w:right w:val="none" w:sz="0" w:space="0" w:color="auto"/>
                      </w:divBdr>
                      <w:divsChild>
                        <w:div w:id="1174490229">
                          <w:marLeft w:val="0"/>
                          <w:marRight w:val="0"/>
                          <w:marTop w:val="0"/>
                          <w:marBottom w:val="0"/>
                          <w:divBdr>
                            <w:top w:val="none" w:sz="0" w:space="0" w:color="auto"/>
                            <w:left w:val="none" w:sz="0" w:space="0" w:color="auto"/>
                            <w:bottom w:val="none" w:sz="0" w:space="0" w:color="auto"/>
                            <w:right w:val="none" w:sz="0" w:space="0" w:color="auto"/>
                          </w:divBdr>
                          <w:divsChild>
                            <w:div w:id="176580470">
                              <w:marLeft w:val="0"/>
                              <w:marRight w:val="0"/>
                              <w:marTop w:val="0"/>
                              <w:marBottom w:val="0"/>
                              <w:divBdr>
                                <w:top w:val="none" w:sz="0" w:space="0" w:color="auto"/>
                                <w:left w:val="none" w:sz="0" w:space="0" w:color="auto"/>
                                <w:bottom w:val="none" w:sz="0" w:space="0" w:color="auto"/>
                                <w:right w:val="none" w:sz="0" w:space="0" w:color="auto"/>
                              </w:divBdr>
                              <w:divsChild>
                                <w:div w:id="120346773">
                                  <w:marLeft w:val="0"/>
                                  <w:marRight w:val="0"/>
                                  <w:marTop w:val="0"/>
                                  <w:marBottom w:val="0"/>
                                  <w:divBdr>
                                    <w:top w:val="none" w:sz="0" w:space="0" w:color="auto"/>
                                    <w:left w:val="none" w:sz="0" w:space="0" w:color="auto"/>
                                    <w:bottom w:val="none" w:sz="0" w:space="0" w:color="auto"/>
                                    <w:right w:val="none" w:sz="0" w:space="0" w:color="auto"/>
                                  </w:divBdr>
                                  <w:divsChild>
                                    <w:div w:id="2002346201">
                                      <w:marLeft w:val="0"/>
                                      <w:marRight w:val="0"/>
                                      <w:marTop w:val="0"/>
                                      <w:marBottom w:val="0"/>
                                      <w:divBdr>
                                        <w:top w:val="none" w:sz="0" w:space="0" w:color="auto"/>
                                        <w:left w:val="none" w:sz="0" w:space="0" w:color="auto"/>
                                        <w:bottom w:val="none" w:sz="0" w:space="0" w:color="auto"/>
                                        <w:right w:val="none" w:sz="0" w:space="0" w:color="auto"/>
                                      </w:divBdr>
                                    </w:div>
                                  </w:divsChild>
                                </w:div>
                                <w:div w:id="408309020">
                                  <w:marLeft w:val="0"/>
                                  <w:marRight w:val="0"/>
                                  <w:marTop w:val="0"/>
                                  <w:marBottom w:val="0"/>
                                  <w:divBdr>
                                    <w:top w:val="none" w:sz="0" w:space="0" w:color="auto"/>
                                    <w:left w:val="none" w:sz="0" w:space="0" w:color="auto"/>
                                    <w:bottom w:val="none" w:sz="0" w:space="0" w:color="auto"/>
                                    <w:right w:val="none" w:sz="0" w:space="0" w:color="auto"/>
                                  </w:divBdr>
                                  <w:divsChild>
                                    <w:div w:id="1634142726">
                                      <w:marLeft w:val="0"/>
                                      <w:marRight w:val="0"/>
                                      <w:marTop w:val="0"/>
                                      <w:marBottom w:val="0"/>
                                      <w:divBdr>
                                        <w:top w:val="none" w:sz="0" w:space="0" w:color="auto"/>
                                        <w:left w:val="none" w:sz="0" w:space="0" w:color="auto"/>
                                        <w:bottom w:val="none" w:sz="0" w:space="0" w:color="auto"/>
                                        <w:right w:val="none" w:sz="0" w:space="0" w:color="auto"/>
                                      </w:divBdr>
                                    </w:div>
                                  </w:divsChild>
                                </w:div>
                                <w:div w:id="1397171261">
                                  <w:marLeft w:val="0"/>
                                  <w:marRight w:val="0"/>
                                  <w:marTop w:val="0"/>
                                  <w:marBottom w:val="0"/>
                                  <w:divBdr>
                                    <w:top w:val="none" w:sz="0" w:space="0" w:color="auto"/>
                                    <w:left w:val="none" w:sz="0" w:space="0" w:color="auto"/>
                                    <w:bottom w:val="none" w:sz="0" w:space="0" w:color="auto"/>
                                    <w:right w:val="none" w:sz="0" w:space="0" w:color="auto"/>
                                  </w:divBdr>
                                  <w:divsChild>
                                    <w:div w:id="161875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69118475">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5659028">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 w:id="2137672999">
      <w:bodyDiv w:val="1"/>
      <w:marLeft w:val="0"/>
      <w:marRight w:val="0"/>
      <w:marTop w:val="0"/>
      <w:marBottom w:val="0"/>
      <w:divBdr>
        <w:top w:val="none" w:sz="0" w:space="0" w:color="auto"/>
        <w:left w:val="none" w:sz="0" w:space="0" w:color="auto"/>
        <w:bottom w:val="none" w:sz="0" w:space="0" w:color="auto"/>
        <w:right w:val="none" w:sz="0" w:space="0" w:color="auto"/>
      </w:divBdr>
    </w:div>
    <w:div w:id="214121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microsoft.com/office/2016/09/relationships/commentsIds" Target="commentsIds.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5.xml"/><Relationship Id="rId20" Type="http://schemas.microsoft.com/office/2011/relationships/commentsExtended" Target="commentsExtended.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8/08/relationships/commentsExtensible" Target="commentsExtensible.xml"/><Relationship Id="rId27" Type="http://schemas.openxmlformats.org/officeDocument/2006/relationships/header" Target="header10.xml"/><Relationship Id="rId30" Type="http://schemas.openxmlformats.org/officeDocument/2006/relationships/header" Target="header12.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B6BFFD87-5D3C-4A18-A40C-089C3A6F0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16</Pages>
  <Words>5045</Words>
  <Characters>30069</Characters>
  <Application>Microsoft Office Word</Application>
  <DocSecurity>0</DocSecurity>
  <Lines>536</Lines>
  <Paragraphs>340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22</cp:revision>
  <cp:lastPrinted>2021-08-28T04:08:00Z</cp:lastPrinted>
  <dcterms:created xsi:type="dcterms:W3CDTF">2025-08-28T06:43:00Z</dcterms:created>
  <dcterms:modified xsi:type="dcterms:W3CDTF">2025-09-10T11:07:00Z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y fmtid="{D5CDD505-2E9C-101B-9397-08002B2CF9AE}" pid="6" name="docLang">
    <vt:lpwstr>en</vt:lpwstr>
  </property>
</Properties>
</file>